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AB" w:rsidRPr="006E39DF" w:rsidRDefault="00D128AB">
      <w:pPr>
        <w:pStyle w:val="Zpat"/>
        <w:tabs>
          <w:tab w:val="clear" w:pos="4622"/>
        </w:tabs>
        <w:rPr>
          <w:rFonts w:ascii="Tahoma" w:hAnsi="Tahoma" w:cs="Tahoma"/>
        </w:rPr>
      </w:pPr>
      <w:bookmarkStart w:id="0" w:name="_Toc299510410"/>
      <w:bookmarkStart w:id="1" w:name="_Toc299756113"/>
      <w:bookmarkStart w:id="2" w:name="_Toc435173500"/>
      <w:bookmarkStart w:id="3" w:name="_Toc435173596"/>
      <w:bookmarkStart w:id="4" w:name="_Toc435174162"/>
      <w:bookmarkStart w:id="5" w:name="_GoBack"/>
      <w:bookmarkEnd w:id="5"/>
    </w:p>
    <w:p w:rsidR="00D128AB" w:rsidRPr="006E39DF" w:rsidRDefault="00D128AB">
      <w:pPr>
        <w:pStyle w:val="Normal3"/>
        <w:rPr>
          <w:rFonts w:ascii="Tahoma" w:hAnsi="Tahoma" w:cs="Tahoma"/>
        </w:rPr>
      </w:pPr>
    </w:p>
    <w:bookmarkEnd w:id="0"/>
    <w:bookmarkEnd w:id="1"/>
    <w:p w:rsidR="009263FB" w:rsidRPr="006E39DF" w:rsidRDefault="009263FB">
      <w:pPr>
        <w:pStyle w:val="Normal1"/>
        <w:spacing w:after="120"/>
        <w:rPr>
          <w:rFonts w:ascii="Tahoma" w:hAnsi="Tahoma" w:cs="Tahoma"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</w:rPr>
      </w:pPr>
    </w:p>
    <w:p w:rsidR="009263FB" w:rsidRPr="006E39DF" w:rsidRDefault="009263FB" w:rsidP="009263FB">
      <w:pPr>
        <w:pStyle w:val="Zhlav"/>
        <w:rPr>
          <w:rFonts w:ascii="Tahoma" w:hAnsi="Tahoma" w:cs="Tahoma"/>
        </w:rPr>
      </w:pPr>
    </w:p>
    <w:p w:rsidR="009263FB" w:rsidRPr="006E39DF" w:rsidRDefault="009263FB" w:rsidP="009263FB">
      <w:pPr>
        <w:pStyle w:val="Zhlav"/>
        <w:rPr>
          <w:rFonts w:ascii="Tahoma" w:hAnsi="Tahoma" w:cs="Tahoma"/>
        </w:rPr>
      </w:pPr>
    </w:p>
    <w:p w:rsidR="00272CBE" w:rsidRPr="006E39DF" w:rsidRDefault="00272CBE" w:rsidP="00272CBE">
      <w:pPr>
        <w:pStyle w:val="Zkladntext3"/>
        <w:rPr>
          <w:rFonts w:cs="Tahoma"/>
        </w:rPr>
      </w:pPr>
      <w:r w:rsidRPr="006E39DF">
        <w:rPr>
          <w:rFonts w:cs="Tahoma"/>
          <w:u w:val="single"/>
        </w:rPr>
        <w:t xml:space="preserve">Standard </w:t>
      </w:r>
      <w:r w:rsidR="00C60741">
        <w:rPr>
          <w:rFonts w:cs="Tahoma"/>
          <w:u w:val="single"/>
        </w:rPr>
        <w:t>připojení k síti Internet</w:t>
      </w:r>
    </w:p>
    <w:p w:rsidR="009263FB" w:rsidRPr="006E39DF" w:rsidRDefault="009263FB" w:rsidP="009263FB">
      <w:pPr>
        <w:pStyle w:val="Zhlav"/>
        <w:rPr>
          <w:rFonts w:ascii="Tahoma" w:hAnsi="Tahoma" w:cs="Tahoma"/>
        </w:rPr>
      </w:pPr>
    </w:p>
    <w:p w:rsidR="009263FB" w:rsidRPr="006E39DF" w:rsidRDefault="00B242A4" w:rsidP="009263F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Verze 1.</w:t>
      </w:r>
      <w:r w:rsidR="004E34F7">
        <w:rPr>
          <w:rFonts w:ascii="Tahoma" w:hAnsi="Tahoma" w:cs="Tahoma"/>
        </w:rPr>
        <w:t>12</w:t>
      </w:r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  <w:bookmarkStart w:id="6" w:name="_Hlk138604539"/>
      <w:bookmarkStart w:id="7" w:name="_Toc440431689"/>
      <w:bookmarkStart w:id="8" w:name="_Toc440432839"/>
      <w:bookmarkStart w:id="9" w:name="_Toc440432883"/>
      <w:bookmarkStart w:id="10" w:name="_Toc448572643"/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</w:p>
    <w:p w:rsidR="009263FB" w:rsidRPr="006E39DF" w:rsidRDefault="009263FB">
      <w:pPr>
        <w:pStyle w:val="Normal1"/>
        <w:spacing w:after="120"/>
        <w:rPr>
          <w:rFonts w:ascii="Tahoma" w:hAnsi="Tahoma" w:cs="Tahoma"/>
          <w:b/>
        </w:rPr>
      </w:pPr>
    </w:p>
    <w:p w:rsidR="00D128AB" w:rsidRPr="006E39DF" w:rsidRDefault="00D128AB">
      <w:pPr>
        <w:pStyle w:val="Normal1"/>
        <w:spacing w:after="120"/>
        <w:rPr>
          <w:rFonts w:ascii="Tahoma" w:hAnsi="Tahoma" w:cs="Tahoma"/>
          <w:b/>
        </w:rPr>
      </w:pPr>
      <w:r w:rsidRPr="006E39DF">
        <w:rPr>
          <w:rFonts w:ascii="Tahoma" w:hAnsi="Tahoma" w:cs="Tahoma"/>
          <w:b/>
        </w:rPr>
        <w:t>Změny: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021"/>
        <w:gridCol w:w="709"/>
        <w:gridCol w:w="5244"/>
        <w:gridCol w:w="1531"/>
      </w:tblGrid>
      <w:tr w:rsidR="00D128AB" w:rsidRPr="006E39DF">
        <w:tc>
          <w:tcPr>
            <w:tcW w:w="102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Datum vydání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Verze</w:t>
            </w:r>
          </w:p>
        </w:tc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Změna proti předchozí verzi</w:t>
            </w:r>
          </w:p>
        </w:tc>
        <w:tc>
          <w:tcPr>
            <w:tcW w:w="15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Style w:val="Popis"/>
                <w:rFonts w:ascii="Tahoma" w:hAnsi="Tahoma" w:cs="Tahoma"/>
              </w:rPr>
            </w:pPr>
            <w:r w:rsidRPr="006E39DF">
              <w:rPr>
                <w:rStyle w:val="Popis"/>
                <w:rFonts w:ascii="Tahoma" w:hAnsi="Tahoma" w:cs="Tahoma"/>
              </w:rPr>
              <w:t>Změnil (jméno)</w:t>
            </w:r>
          </w:p>
        </w:tc>
      </w:tr>
      <w:tr w:rsidR="00D128AB" w:rsidRPr="006E39DF">
        <w:tc>
          <w:tcPr>
            <w:tcW w:w="1021" w:type="dxa"/>
            <w:tcBorders>
              <w:top w:val="nil"/>
              <w:right w:val="single" w:sz="12" w:space="0" w:color="000000"/>
            </w:tcBorders>
          </w:tcPr>
          <w:p w:rsidR="00D128AB" w:rsidRPr="006E39DF" w:rsidRDefault="00C60741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21.6.2006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>0.80</w:t>
            </w:r>
          </w:p>
        </w:tc>
        <w:tc>
          <w:tcPr>
            <w:tcW w:w="5244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>První draft</w:t>
            </w:r>
          </w:p>
        </w:tc>
        <w:tc>
          <w:tcPr>
            <w:tcW w:w="1531" w:type="dxa"/>
            <w:tcBorders>
              <w:top w:val="nil"/>
              <w:left w:val="single" w:sz="12" w:space="0" w:color="000000"/>
            </w:tcBorders>
          </w:tcPr>
          <w:p w:rsidR="00D128AB" w:rsidRPr="006E39DF" w:rsidRDefault="00272CBE">
            <w:pPr>
              <w:pStyle w:val="Normal2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 xml:space="preserve">Libor Šmíd </w:t>
            </w:r>
          </w:p>
        </w:tc>
      </w:tr>
      <w:tr w:rsidR="00B242A4" w:rsidRPr="006E39DF">
        <w:tc>
          <w:tcPr>
            <w:tcW w:w="1021" w:type="dxa"/>
            <w:tcBorders>
              <w:top w:val="nil"/>
              <w:right w:val="single" w:sz="12" w:space="0" w:color="000000"/>
            </w:tcBorders>
          </w:tcPr>
          <w:p w:rsidR="00B242A4" w:rsidRPr="006E39DF" w:rsidRDefault="00B242A4" w:rsidP="00D81249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29.6.2006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B242A4" w:rsidRPr="006E39DF" w:rsidRDefault="00B242A4" w:rsidP="00D81249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1.0</w:t>
            </w:r>
            <w:r w:rsidRPr="006E39DF">
              <w:rPr>
                <w:rFonts w:ascii="Tahoma" w:hAnsi="Tahoma" w:cs="Tahoma"/>
              </w:rPr>
              <w:t>0</w:t>
            </w:r>
          </w:p>
        </w:tc>
        <w:tc>
          <w:tcPr>
            <w:tcW w:w="5244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B242A4" w:rsidRPr="006E39DF" w:rsidRDefault="00B242A4" w:rsidP="00D81249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Úprava do finální verze</w:t>
            </w:r>
          </w:p>
        </w:tc>
        <w:tc>
          <w:tcPr>
            <w:tcW w:w="1531" w:type="dxa"/>
            <w:tcBorders>
              <w:top w:val="nil"/>
              <w:left w:val="single" w:sz="12" w:space="0" w:color="000000"/>
            </w:tcBorders>
          </w:tcPr>
          <w:p w:rsidR="00B242A4" w:rsidRPr="006E39DF" w:rsidRDefault="00B242A4" w:rsidP="00D81249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Milan Zapletal</w:t>
            </w:r>
          </w:p>
        </w:tc>
      </w:tr>
      <w:tr w:rsidR="008972C8" w:rsidRPr="006E39DF">
        <w:tc>
          <w:tcPr>
            <w:tcW w:w="1021" w:type="dxa"/>
            <w:tcBorders>
              <w:right w:val="single" w:sz="12" w:space="0" w:color="000000"/>
            </w:tcBorders>
          </w:tcPr>
          <w:p w:rsidR="008972C8" w:rsidRPr="006E39DF" w:rsidRDefault="00205063" w:rsidP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15.8.2006</w:t>
            </w:r>
            <w:proofErr w:type="gramEnd"/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8972C8" w:rsidRPr="006E39DF" w:rsidRDefault="00205063" w:rsidP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1.10</w:t>
            </w: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8972C8" w:rsidRPr="006E39DF" w:rsidRDefault="00205063" w:rsidP="00D128AB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Doplněna kapitola 3.2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8972C8" w:rsidRPr="006E39DF" w:rsidRDefault="00205063" w:rsidP="00D128AB">
            <w:pPr>
              <w:pStyle w:val="Normal2"/>
              <w:rPr>
                <w:rFonts w:ascii="Tahoma" w:hAnsi="Tahoma" w:cs="Tahoma"/>
              </w:rPr>
            </w:pPr>
            <w:r w:rsidRPr="006E39DF">
              <w:rPr>
                <w:rFonts w:ascii="Tahoma" w:hAnsi="Tahoma" w:cs="Tahoma"/>
              </w:rPr>
              <w:t>Libor Šmíd</w:t>
            </w:r>
          </w:p>
        </w:tc>
      </w:tr>
      <w:tr w:rsidR="00357BFB" w:rsidRPr="006E39DF">
        <w:tc>
          <w:tcPr>
            <w:tcW w:w="1021" w:type="dxa"/>
            <w:tcBorders>
              <w:right w:val="single" w:sz="12" w:space="0" w:color="000000"/>
            </w:tcBorders>
          </w:tcPr>
          <w:p w:rsidR="00357BFB" w:rsidRPr="006E39DF" w:rsidRDefault="00C861FF" w:rsidP="007B3F91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1</w:t>
            </w:r>
            <w:r w:rsidR="007B3F91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.7.2015</w:t>
            </w:r>
            <w:proofErr w:type="gramEnd"/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357BFB" w:rsidRPr="006E39DF" w:rsidRDefault="00C861FF" w:rsidP="004A3ECC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1.11</w:t>
            </w: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357BFB" w:rsidRPr="006E39DF" w:rsidRDefault="0074562B" w:rsidP="004A3ECC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Úprava celého dokumentu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357BFB" w:rsidRPr="006E39DF" w:rsidRDefault="00C861FF" w:rsidP="004A3ECC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Milan Zapletal</w:t>
            </w:r>
          </w:p>
        </w:tc>
      </w:tr>
      <w:tr w:rsidR="00D128AB" w:rsidRPr="006E39DF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E39DF" w:rsidRDefault="004E34F7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3.1.2016</w:t>
            </w:r>
            <w:proofErr w:type="gramEnd"/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4E34F7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1.12</w:t>
            </w: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4E34F7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Úprava dokumentu</w:t>
            </w: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4E34F7">
            <w:pPr>
              <w:pStyle w:val="Normal2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Jan Boháč</w:t>
            </w:r>
          </w:p>
        </w:tc>
      </w:tr>
      <w:tr w:rsidR="00D128AB" w:rsidRPr="006E39DF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tr w:rsidR="00D128AB" w:rsidRPr="006E39DF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tr w:rsidR="00D128AB" w:rsidRPr="006E39DF">
        <w:tc>
          <w:tcPr>
            <w:tcW w:w="1021" w:type="dxa"/>
            <w:tcBorders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tr w:rsidR="00D128AB" w:rsidRPr="006E39DF">
        <w:tc>
          <w:tcPr>
            <w:tcW w:w="1021" w:type="dxa"/>
            <w:tcBorders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ind w:left="-57" w:right="-57"/>
              <w:jc w:val="center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tabs>
                <w:tab w:val="decimal" w:pos="176"/>
              </w:tabs>
              <w:ind w:left="-57" w:right="-57"/>
              <w:rPr>
                <w:rFonts w:ascii="Tahoma" w:hAnsi="Tahoma" w:cs="Tahoma"/>
              </w:rPr>
            </w:pPr>
          </w:p>
        </w:tc>
        <w:tc>
          <w:tcPr>
            <w:tcW w:w="524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left w:val="single" w:sz="12" w:space="0" w:color="000000"/>
              <w:bottom w:val="single" w:sz="12" w:space="0" w:color="000000"/>
            </w:tcBorders>
          </w:tcPr>
          <w:p w:rsidR="00D128AB" w:rsidRPr="006E39DF" w:rsidRDefault="00D128AB">
            <w:pPr>
              <w:pStyle w:val="Normal2"/>
              <w:rPr>
                <w:rFonts w:ascii="Tahoma" w:hAnsi="Tahoma" w:cs="Tahoma"/>
              </w:rPr>
            </w:pPr>
          </w:p>
        </w:tc>
      </w:tr>
      <w:bookmarkEnd w:id="6"/>
    </w:tbl>
    <w:p w:rsidR="00D128AB" w:rsidRPr="006E39DF" w:rsidRDefault="00D128AB" w:rsidP="003164DC">
      <w:pPr>
        <w:pStyle w:val="Normal1"/>
        <w:jc w:val="both"/>
        <w:rPr>
          <w:rFonts w:ascii="Tahoma" w:hAnsi="Tahoma" w:cs="Tahoma"/>
        </w:rPr>
      </w:pPr>
    </w:p>
    <w:p w:rsidR="003164DC" w:rsidRDefault="00D128AB" w:rsidP="003164DC">
      <w:pPr>
        <w:pStyle w:val="Normal1"/>
        <w:jc w:val="both"/>
        <w:rPr>
          <w:rFonts w:ascii="Tahoma" w:hAnsi="Tahoma" w:cs="Tahoma"/>
        </w:rPr>
      </w:pPr>
      <w:r w:rsidRPr="006E39DF">
        <w:rPr>
          <w:rFonts w:ascii="Tahoma" w:hAnsi="Tahoma" w:cs="Tahoma"/>
        </w:rPr>
        <w:br w:type="page"/>
      </w:r>
    </w:p>
    <w:p w:rsidR="003164DC" w:rsidRDefault="003164DC" w:rsidP="003164DC">
      <w:pPr>
        <w:pStyle w:val="Normal1"/>
        <w:jc w:val="both"/>
        <w:rPr>
          <w:rFonts w:ascii="Tahoma" w:hAnsi="Tahoma" w:cs="Tahoma"/>
        </w:rPr>
      </w:pPr>
    </w:p>
    <w:p w:rsidR="003164DC" w:rsidRDefault="003164DC" w:rsidP="003164DC">
      <w:pPr>
        <w:pStyle w:val="Normal1"/>
        <w:jc w:val="both"/>
        <w:rPr>
          <w:rFonts w:ascii="Tahoma" w:hAnsi="Tahoma" w:cs="Tahoma"/>
        </w:rPr>
      </w:pPr>
    </w:p>
    <w:p w:rsidR="003164DC" w:rsidRDefault="003164DC" w:rsidP="003164DC">
      <w:pPr>
        <w:pStyle w:val="Normal1"/>
        <w:jc w:val="both"/>
        <w:rPr>
          <w:rFonts w:ascii="Tahoma" w:hAnsi="Tahoma" w:cs="Tahoma"/>
        </w:rPr>
      </w:pPr>
    </w:p>
    <w:p w:rsidR="003164DC" w:rsidRDefault="003164DC" w:rsidP="003164DC">
      <w:pPr>
        <w:pStyle w:val="Normal1"/>
        <w:jc w:val="both"/>
        <w:rPr>
          <w:rFonts w:ascii="Tahoma" w:hAnsi="Tahoma" w:cs="Tahoma"/>
        </w:rPr>
      </w:pPr>
    </w:p>
    <w:p w:rsidR="003164DC" w:rsidRDefault="003164DC" w:rsidP="003164DC">
      <w:pPr>
        <w:pStyle w:val="Normal1"/>
        <w:jc w:val="both"/>
        <w:rPr>
          <w:rFonts w:ascii="Tahoma" w:hAnsi="Tahoma" w:cs="Tahoma"/>
        </w:rPr>
      </w:pPr>
    </w:p>
    <w:p w:rsidR="00D128AB" w:rsidRDefault="00D128AB" w:rsidP="003164DC">
      <w:pPr>
        <w:pStyle w:val="Normal1"/>
        <w:rPr>
          <w:rStyle w:val="Popis"/>
          <w:rFonts w:ascii="Tahoma" w:hAnsi="Tahoma" w:cs="Tahoma"/>
        </w:rPr>
      </w:pPr>
      <w:r w:rsidRPr="006E39DF">
        <w:rPr>
          <w:rStyle w:val="Popis"/>
          <w:rFonts w:ascii="Tahoma" w:hAnsi="Tahoma" w:cs="Tahoma"/>
        </w:rPr>
        <w:t>Obsah</w:t>
      </w:r>
    </w:p>
    <w:p w:rsidR="003164DC" w:rsidRPr="006E39DF" w:rsidRDefault="003164DC" w:rsidP="003164DC">
      <w:pPr>
        <w:pStyle w:val="Normal1"/>
        <w:jc w:val="both"/>
        <w:rPr>
          <w:rFonts w:ascii="Tahoma" w:hAnsi="Tahoma" w:cs="Tahoma"/>
        </w:rPr>
      </w:pPr>
    </w:p>
    <w:p w:rsidR="00FD399B" w:rsidRDefault="00D128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6E39DF">
        <w:rPr>
          <w:rFonts w:ascii="Tahoma" w:hAnsi="Tahoma" w:cs="Tahoma"/>
        </w:rPr>
        <w:fldChar w:fldCharType="begin"/>
      </w:r>
      <w:r w:rsidRPr="006E39DF">
        <w:rPr>
          <w:rFonts w:ascii="Tahoma" w:hAnsi="Tahoma" w:cs="Tahoma"/>
        </w:rPr>
        <w:instrText xml:space="preserve"> TOC \o "1-3" </w:instrText>
      </w:r>
      <w:r w:rsidRPr="006E39DF">
        <w:rPr>
          <w:rFonts w:ascii="Tahoma" w:hAnsi="Tahoma" w:cs="Tahoma"/>
        </w:rPr>
        <w:fldChar w:fldCharType="separate"/>
      </w:r>
      <w:r w:rsidR="00FD399B" w:rsidRPr="00A17120">
        <w:rPr>
          <w:rFonts w:ascii="Tahoma" w:hAnsi="Tahoma" w:cs="Tahoma"/>
          <w:noProof/>
        </w:rPr>
        <w:t>1.</w:t>
      </w:r>
      <w:r w:rsidR="00FD399B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FD399B" w:rsidRPr="00A17120">
        <w:rPr>
          <w:rFonts w:ascii="Tahoma" w:hAnsi="Tahoma" w:cs="Tahoma"/>
          <w:noProof/>
        </w:rPr>
        <w:t>Ú</w:t>
      </w:r>
      <w:r w:rsidR="00FD399B" w:rsidRPr="00A17120">
        <w:rPr>
          <w:rFonts w:ascii="Tahoma" w:hAnsi="Tahoma" w:cs="Tahoma"/>
          <w:caps w:val="0"/>
          <w:noProof/>
        </w:rPr>
        <w:t>vod</w:t>
      </w:r>
      <w:r w:rsidR="00FD399B">
        <w:rPr>
          <w:noProof/>
        </w:rPr>
        <w:tab/>
      </w:r>
      <w:r w:rsidR="00FD399B">
        <w:rPr>
          <w:noProof/>
        </w:rPr>
        <w:fldChar w:fldCharType="begin"/>
      </w:r>
      <w:r w:rsidR="00FD399B">
        <w:rPr>
          <w:noProof/>
        </w:rPr>
        <w:instrText xml:space="preserve"> PAGEREF _Toc425242430 \h </w:instrText>
      </w:r>
      <w:r w:rsidR="00FD399B">
        <w:rPr>
          <w:noProof/>
        </w:rPr>
      </w:r>
      <w:r w:rsidR="00FD399B">
        <w:rPr>
          <w:noProof/>
        </w:rPr>
        <w:fldChar w:fldCharType="separate"/>
      </w:r>
      <w:r w:rsidR="00F222EB">
        <w:rPr>
          <w:noProof/>
        </w:rPr>
        <w:t>3</w:t>
      </w:r>
      <w:r w:rsidR="00FD399B">
        <w:rPr>
          <w:noProof/>
        </w:rPr>
        <w:fldChar w:fldCharType="end"/>
      </w:r>
    </w:p>
    <w:p w:rsidR="00FD399B" w:rsidRDefault="00FD399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7120">
        <w:rPr>
          <w:rFonts w:ascii="Tahoma" w:hAnsi="Tahoma" w:cs="Tahoma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17120">
        <w:rPr>
          <w:rFonts w:ascii="Tahoma" w:hAnsi="Tahoma" w:cs="Tahoma"/>
          <w:noProof/>
        </w:rPr>
        <w:t>P</w:t>
      </w:r>
      <w:r w:rsidRPr="00A17120">
        <w:rPr>
          <w:rFonts w:ascii="Tahoma" w:hAnsi="Tahoma" w:cs="Tahoma"/>
          <w:caps w:val="0"/>
          <w:noProof/>
        </w:rPr>
        <w:t>roxy</w:t>
      </w:r>
      <w:r w:rsidRPr="00A17120">
        <w:rPr>
          <w:rFonts w:ascii="Tahoma" w:hAnsi="Tahoma" w:cs="Tahoma"/>
          <w:noProof/>
        </w:rPr>
        <w:t xml:space="preserve"> TMG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_Toc425242431 \h </w:instrText>
      </w:r>
      <w:r>
        <w:rPr>
          <w:noProof/>
        </w:rPr>
      </w:r>
      <w:r>
        <w:rPr>
          <w:noProof/>
        </w:rPr>
        <w:fldChar w:fldCharType="separate"/>
      </w:r>
      <w:r w:rsidR="00F222EB">
        <w:rPr>
          <w:noProof/>
        </w:rPr>
        <w:t>3</w:t>
      </w:r>
      <w:r>
        <w:rPr>
          <w:noProof/>
        </w:rPr>
        <w:fldChar w:fldCharType="end"/>
      </w:r>
    </w:p>
    <w:p w:rsidR="00FD399B" w:rsidRDefault="00FD399B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17120">
        <w:rPr>
          <w:rFonts w:ascii="Tahoma" w:hAnsi="Tahoma" w:cs="Tahoma"/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A17120">
        <w:rPr>
          <w:rFonts w:ascii="Tahoma" w:hAnsi="Tahoma" w:cs="Tahoma"/>
          <w:noProof/>
        </w:rPr>
        <w:t>Rozdělení přístupů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_Toc425242432 \h </w:instrText>
      </w:r>
      <w:r>
        <w:rPr>
          <w:noProof/>
        </w:rPr>
      </w:r>
      <w:r>
        <w:rPr>
          <w:noProof/>
        </w:rPr>
        <w:fldChar w:fldCharType="separate"/>
      </w:r>
      <w:r w:rsidR="00F222EB">
        <w:rPr>
          <w:noProof/>
        </w:rPr>
        <w:t>3</w:t>
      </w:r>
      <w:r>
        <w:rPr>
          <w:noProof/>
        </w:rPr>
        <w:fldChar w:fldCharType="end"/>
      </w:r>
    </w:p>
    <w:p w:rsidR="00FD399B" w:rsidRDefault="00FD399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17120">
        <w:rPr>
          <w:rFonts w:ascii="Tahoma" w:hAnsi="Tahoma" w:cs="Tahoma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17120">
        <w:rPr>
          <w:rFonts w:ascii="Tahoma" w:hAnsi="Tahoma" w:cs="Tahoma"/>
          <w:noProof/>
        </w:rPr>
        <w:t>F</w:t>
      </w:r>
      <w:r w:rsidRPr="00A17120">
        <w:rPr>
          <w:rFonts w:ascii="Tahoma" w:hAnsi="Tahoma" w:cs="Tahoma"/>
          <w:caps w:val="0"/>
          <w:noProof/>
        </w:rPr>
        <w:t>irewall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_Toc425242433 \h </w:instrText>
      </w:r>
      <w:r>
        <w:rPr>
          <w:noProof/>
        </w:rPr>
      </w:r>
      <w:r>
        <w:rPr>
          <w:noProof/>
        </w:rPr>
        <w:fldChar w:fldCharType="separate"/>
      </w:r>
      <w:r w:rsidR="00F222EB">
        <w:rPr>
          <w:noProof/>
        </w:rPr>
        <w:t>3</w:t>
      </w:r>
      <w:r>
        <w:rPr>
          <w:noProof/>
        </w:rPr>
        <w:fldChar w:fldCharType="end"/>
      </w:r>
    </w:p>
    <w:p w:rsidR="00FD399B" w:rsidRDefault="00FD399B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17120">
        <w:rPr>
          <w:rFonts w:ascii="Tahoma" w:hAnsi="Tahoma" w:cs="Tahoma"/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A17120">
        <w:rPr>
          <w:rFonts w:ascii="Tahoma" w:hAnsi="Tahoma" w:cs="Tahoma"/>
          <w:noProof/>
        </w:rPr>
        <w:t>DMZ infrastrukturní služby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_Toc425242434 \h </w:instrText>
      </w:r>
      <w:r>
        <w:rPr>
          <w:noProof/>
        </w:rPr>
      </w:r>
      <w:r>
        <w:rPr>
          <w:noProof/>
        </w:rPr>
        <w:fldChar w:fldCharType="separate"/>
      </w:r>
      <w:ins w:id="11" w:author="Čechová Zdeňka (MPSV)" w:date="2016-04-29T15:31:00Z">
        <w:r w:rsidR="00F222EB">
          <w:rPr>
            <w:noProof/>
          </w:rPr>
          <w:t>4</w:t>
        </w:r>
      </w:ins>
      <w:del w:id="12" w:author="Čechová Zdeňka (MPSV)" w:date="2016-04-29T15:31:00Z">
        <w:r w:rsidDel="00F222EB">
          <w:rPr>
            <w:noProof/>
          </w:rPr>
          <w:delText>3</w:delText>
        </w:r>
      </w:del>
      <w:r>
        <w:rPr>
          <w:noProof/>
        </w:rPr>
        <w:fldChar w:fldCharType="end"/>
      </w:r>
    </w:p>
    <w:p w:rsidR="00FD399B" w:rsidRDefault="00FD399B">
      <w:pPr>
        <w:pStyle w:val="Obsah2"/>
        <w:tabs>
          <w:tab w:val="left" w:pos="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17120">
        <w:rPr>
          <w:rFonts w:ascii="Tahoma" w:hAnsi="Tahoma" w:cs="Tahoma"/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A17120">
        <w:rPr>
          <w:rFonts w:ascii="Tahoma" w:hAnsi="Tahoma" w:cs="Tahoma"/>
          <w:noProof/>
        </w:rPr>
        <w:t>Přístup na Internet z aplikační vrstvy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_Toc425242435 \h </w:instrText>
      </w:r>
      <w:r>
        <w:rPr>
          <w:noProof/>
        </w:rPr>
      </w:r>
      <w:r>
        <w:rPr>
          <w:noProof/>
        </w:rPr>
        <w:fldChar w:fldCharType="separate"/>
      </w:r>
      <w:r w:rsidR="00F222EB">
        <w:rPr>
          <w:noProof/>
        </w:rPr>
        <w:t>4</w:t>
      </w:r>
      <w:r>
        <w:rPr>
          <w:noProof/>
        </w:rPr>
        <w:fldChar w:fldCharType="end"/>
      </w:r>
    </w:p>
    <w:p w:rsidR="00D128AB" w:rsidRPr="006E39DF" w:rsidRDefault="00D128AB" w:rsidP="003164DC">
      <w:pPr>
        <w:pStyle w:val="Normal1"/>
        <w:jc w:val="both"/>
        <w:rPr>
          <w:rFonts w:ascii="Tahoma" w:hAnsi="Tahoma" w:cs="Tahoma"/>
        </w:rPr>
      </w:pPr>
      <w:r w:rsidRPr="006E39DF">
        <w:rPr>
          <w:rFonts w:ascii="Tahoma" w:hAnsi="Tahoma" w:cs="Tahoma"/>
        </w:rPr>
        <w:fldChar w:fldCharType="end"/>
      </w:r>
    </w:p>
    <w:p w:rsidR="00D128AB" w:rsidRPr="006E39DF" w:rsidRDefault="00D128AB">
      <w:pPr>
        <w:tabs>
          <w:tab w:val="left" w:pos="1545"/>
        </w:tabs>
        <w:rPr>
          <w:rFonts w:ascii="Tahoma" w:hAnsi="Tahoma" w:cs="Tahoma"/>
        </w:rPr>
      </w:pPr>
    </w:p>
    <w:p w:rsidR="00D128AB" w:rsidRPr="006E39DF" w:rsidRDefault="00D128AB">
      <w:pPr>
        <w:rPr>
          <w:rFonts w:ascii="Tahoma" w:hAnsi="Tahoma" w:cs="Tahoma"/>
        </w:rPr>
      </w:pPr>
    </w:p>
    <w:p w:rsidR="00D128AB" w:rsidRPr="006E39DF" w:rsidRDefault="00D128AB" w:rsidP="003164DC">
      <w:pPr>
        <w:pStyle w:val="Normal1"/>
        <w:jc w:val="both"/>
        <w:rPr>
          <w:rFonts w:ascii="Tahoma" w:hAnsi="Tahoma" w:cs="Tahoma"/>
        </w:rPr>
        <w:sectPr w:rsidR="00D128AB" w:rsidRPr="006E39DF">
          <w:headerReference w:type="default" r:id="rId8"/>
          <w:footerReference w:type="default" r:id="rId9"/>
          <w:headerReference w:type="first" r:id="rId10"/>
          <w:pgSz w:w="11906" w:h="16838" w:code="9"/>
          <w:pgMar w:top="1701" w:right="1418" w:bottom="1418" w:left="1418" w:header="567" w:footer="851" w:gutter="567"/>
          <w:cols w:space="708"/>
          <w:titlePg/>
        </w:sectPr>
      </w:pPr>
    </w:p>
    <w:p w:rsidR="00D128AB" w:rsidRDefault="00D128AB">
      <w:pPr>
        <w:pStyle w:val="Nadpis1"/>
        <w:tabs>
          <w:tab w:val="num" w:pos="360"/>
        </w:tabs>
        <w:ind w:left="992" w:hanging="992"/>
        <w:rPr>
          <w:rFonts w:ascii="Tahoma" w:hAnsi="Tahoma" w:cs="Tahoma"/>
        </w:rPr>
      </w:pPr>
      <w:bookmarkStart w:id="13" w:name="_Toc425242430"/>
      <w:bookmarkEnd w:id="2"/>
      <w:bookmarkEnd w:id="3"/>
      <w:bookmarkEnd w:id="4"/>
      <w:bookmarkEnd w:id="7"/>
      <w:bookmarkEnd w:id="8"/>
      <w:bookmarkEnd w:id="9"/>
      <w:bookmarkEnd w:id="10"/>
      <w:r w:rsidRPr="006E39DF">
        <w:rPr>
          <w:rFonts w:ascii="Tahoma" w:hAnsi="Tahoma" w:cs="Tahoma"/>
        </w:rPr>
        <w:lastRenderedPageBreak/>
        <w:t>Ú</w:t>
      </w:r>
      <w:r w:rsidR="00FD399B" w:rsidRPr="006E39DF">
        <w:rPr>
          <w:rFonts w:ascii="Tahoma" w:hAnsi="Tahoma" w:cs="Tahoma"/>
          <w:caps w:val="0"/>
        </w:rPr>
        <w:t>vod</w:t>
      </w:r>
      <w:bookmarkEnd w:id="13"/>
    </w:p>
    <w:p w:rsidR="00FD399B" w:rsidRPr="00FD399B" w:rsidRDefault="00FD399B" w:rsidP="00FD399B">
      <w:pPr>
        <w:pStyle w:val="Normal1"/>
      </w:pPr>
    </w:p>
    <w:p w:rsidR="0019259F" w:rsidRDefault="0019259F" w:rsidP="00FD399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Tento dokument popisuje základní konfiguraci připojení ČSSZ do prostředí internetu.</w:t>
      </w:r>
    </w:p>
    <w:p w:rsidR="00FD399B" w:rsidRDefault="006718AD" w:rsidP="00FD399B">
      <w:pPr>
        <w:jc w:val="both"/>
        <w:rPr>
          <w:rFonts w:ascii="Tahoma" w:hAnsi="Tahoma" w:cs="Tahoma"/>
        </w:rPr>
      </w:pPr>
      <w:r w:rsidRPr="006E39DF">
        <w:rPr>
          <w:rFonts w:ascii="Tahoma" w:hAnsi="Tahoma" w:cs="Tahoma"/>
        </w:rPr>
        <w:t xml:space="preserve">Standard definuje </w:t>
      </w:r>
      <w:r w:rsidR="0019259F">
        <w:rPr>
          <w:rFonts w:ascii="Tahoma" w:hAnsi="Tahoma" w:cs="Tahoma"/>
        </w:rPr>
        <w:t>způsob komunikace koncových stanic, serverů a infrastrukturních služeb s internetem</w:t>
      </w:r>
      <w:r w:rsidRPr="006E39DF">
        <w:rPr>
          <w:rFonts w:ascii="Tahoma" w:hAnsi="Tahoma" w:cs="Tahoma"/>
        </w:rPr>
        <w:t xml:space="preserve">. </w:t>
      </w:r>
      <w:r w:rsidR="000B077B" w:rsidRPr="000B077B">
        <w:rPr>
          <w:rFonts w:ascii="Tahoma" w:hAnsi="Tahoma" w:cs="Tahoma"/>
        </w:rPr>
        <w:t xml:space="preserve">V dokumentu nejsou </w:t>
      </w:r>
      <w:r w:rsidR="000B077B" w:rsidRPr="000B077B">
        <w:rPr>
          <w:rFonts w:ascii="Tahoma" w:hAnsi="Tahoma" w:cs="Tahoma" w:hint="eastAsia"/>
        </w:rPr>
        <w:t>ř</w:t>
      </w:r>
      <w:r w:rsidR="000B077B" w:rsidRPr="000B077B">
        <w:rPr>
          <w:rFonts w:ascii="Tahoma" w:hAnsi="Tahoma" w:cs="Tahoma"/>
        </w:rPr>
        <w:t>ešeny p</w:t>
      </w:r>
      <w:r w:rsidR="000B077B" w:rsidRPr="000B077B">
        <w:rPr>
          <w:rFonts w:ascii="Tahoma" w:hAnsi="Tahoma" w:cs="Tahoma" w:hint="eastAsia"/>
        </w:rPr>
        <w:t>ří</w:t>
      </w:r>
      <w:r w:rsidR="000B077B" w:rsidRPr="000B077B">
        <w:rPr>
          <w:rFonts w:ascii="Tahoma" w:hAnsi="Tahoma" w:cs="Tahoma"/>
        </w:rPr>
        <w:t>stupy aplika</w:t>
      </w:r>
      <w:r w:rsidR="000B077B" w:rsidRPr="000B077B">
        <w:rPr>
          <w:rFonts w:ascii="Tahoma" w:hAnsi="Tahoma" w:cs="Tahoma" w:hint="eastAsia"/>
        </w:rPr>
        <w:t>č</w:t>
      </w:r>
      <w:r w:rsidR="000B077B" w:rsidRPr="000B077B">
        <w:rPr>
          <w:rFonts w:ascii="Tahoma" w:hAnsi="Tahoma" w:cs="Tahoma"/>
        </w:rPr>
        <w:t>ních server</w:t>
      </w:r>
      <w:r w:rsidR="000B077B" w:rsidRPr="000B077B">
        <w:rPr>
          <w:rFonts w:ascii="Tahoma" w:hAnsi="Tahoma" w:cs="Tahoma" w:hint="eastAsia"/>
        </w:rPr>
        <w:t>ů</w:t>
      </w:r>
      <w:r w:rsidR="000B077B" w:rsidRPr="000B077B">
        <w:rPr>
          <w:rFonts w:ascii="Tahoma" w:hAnsi="Tahoma" w:cs="Tahoma"/>
        </w:rPr>
        <w:t xml:space="preserve"> umíst</w:t>
      </w:r>
      <w:r w:rsidR="000B077B" w:rsidRPr="000B077B">
        <w:rPr>
          <w:rFonts w:ascii="Tahoma" w:hAnsi="Tahoma" w:cs="Tahoma" w:hint="eastAsia"/>
        </w:rPr>
        <w:t>ě</w:t>
      </w:r>
      <w:r w:rsidR="000B077B" w:rsidRPr="000B077B">
        <w:rPr>
          <w:rFonts w:ascii="Tahoma" w:hAnsi="Tahoma" w:cs="Tahoma"/>
        </w:rPr>
        <w:t>ných v</w:t>
      </w:r>
      <w:r w:rsidR="000B077B">
        <w:rPr>
          <w:rFonts w:ascii="Tahoma" w:hAnsi="Tahoma" w:cs="Tahoma"/>
        </w:rPr>
        <w:t> </w:t>
      </w:r>
      <w:r w:rsidR="000B077B" w:rsidRPr="000B077B">
        <w:rPr>
          <w:rFonts w:ascii="Tahoma" w:hAnsi="Tahoma" w:cs="Tahoma"/>
        </w:rPr>
        <w:t>DMZ</w:t>
      </w:r>
      <w:r w:rsidR="000B077B">
        <w:rPr>
          <w:rFonts w:ascii="Tahoma" w:hAnsi="Tahoma" w:cs="Tahoma"/>
        </w:rPr>
        <w:t>.</w:t>
      </w:r>
      <w:r w:rsidR="000B077B" w:rsidRPr="000B077B">
        <w:rPr>
          <w:rFonts w:ascii="Tahoma" w:hAnsi="Tahoma" w:cs="Tahoma"/>
        </w:rPr>
        <w:t xml:space="preserve"> </w:t>
      </w:r>
      <w:r w:rsidR="000B077B">
        <w:rPr>
          <w:rFonts w:ascii="Tahoma" w:hAnsi="Tahoma" w:cs="Tahoma"/>
        </w:rPr>
        <w:t>K</w:t>
      </w:r>
      <w:r w:rsidR="000B077B" w:rsidRPr="000B077B">
        <w:rPr>
          <w:rFonts w:ascii="Tahoma" w:hAnsi="Tahoma" w:cs="Tahoma"/>
        </w:rPr>
        <w:t xml:space="preserve"> tomu ú</w:t>
      </w:r>
      <w:r w:rsidR="000B077B" w:rsidRPr="000B077B">
        <w:rPr>
          <w:rFonts w:ascii="Tahoma" w:hAnsi="Tahoma" w:cs="Tahoma" w:hint="eastAsia"/>
        </w:rPr>
        <w:t>č</w:t>
      </w:r>
      <w:r w:rsidR="000B077B" w:rsidRPr="000B077B">
        <w:rPr>
          <w:rFonts w:ascii="Tahoma" w:hAnsi="Tahoma" w:cs="Tahoma"/>
        </w:rPr>
        <w:t xml:space="preserve">elu slouží </w:t>
      </w:r>
      <w:r w:rsidR="000B077B">
        <w:rPr>
          <w:rFonts w:ascii="Tahoma" w:hAnsi="Tahoma" w:cs="Tahoma"/>
        </w:rPr>
        <w:t>projektová dokumentace</w:t>
      </w:r>
      <w:r w:rsidR="000B077B" w:rsidRPr="000B077B">
        <w:rPr>
          <w:rFonts w:ascii="Tahoma" w:hAnsi="Tahoma" w:cs="Tahoma"/>
        </w:rPr>
        <w:t xml:space="preserve"> </w:t>
      </w:r>
      <w:r w:rsidR="000B077B">
        <w:rPr>
          <w:rFonts w:ascii="Tahoma" w:hAnsi="Tahoma" w:cs="Tahoma"/>
        </w:rPr>
        <w:t xml:space="preserve">k </w:t>
      </w:r>
      <w:r w:rsidR="000B077B" w:rsidRPr="000B077B">
        <w:rPr>
          <w:rFonts w:ascii="Tahoma" w:hAnsi="Tahoma" w:cs="Tahoma"/>
        </w:rPr>
        <w:t>IKR-DMZ</w:t>
      </w:r>
      <w:r w:rsidR="000B077B">
        <w:rPr>
          <w:rFonts w:ascii="Tahoma" w:hAnsi="Tahoma" w:cs="Tahoma"/>
        </w:rPr>
        <w:t>.</w:t>
      </w:r>
    </w:p>
    <w:p w:rsidR="006718AD" w:rsidRDefault="003164DC" w:rsidP="00FD399B">
      <w:pPr>
        <w:jc w:val="both"/>
        <w:rPr>
          <w:rFonts w:ascii="Tahoma" w:hAnsi="Tahoma" w:cs="Tahoma"/>
          <w:b/>
        </w:rPr>
      </w:pPr>
      <w:r w:rsidRPr="003164DC">
        <w:rPr>
          <w:rFonts w:ascii="Tahoma" w:hAnsi="Tahoma" w:cs="Tahoma"/>
          <w:b/>
        </w:rPr>
        <w:t>Tento dokument pat</w:t>
      </w:r>
      <w:r w:rsidRPr="003164DC">
        <w:rPr>
          <w:rFonts w:ascii="Tahoma" w:hAnsi="Tahoma" w:cs="Tahoma" w:hint="eastAsia"/>
          <w:b/>
        </w:rPr>
        <w:t>ří</w:t>
      </w:r>
      <w:r w:rsidRPr="003164DC">
        <w:rPr>
          <w:rFonts w:ascii="Tahoma" w:hAnsi="Tahoma" w:cs="Tahoma"/>
          <w:b/>
        </w:rPr>
        <w:t xml:space="preserve"> mezi schválené standardy </w:t>
      </w:r>
      <w:r w:rsidRPr="003164DC">
        <w:rPr>
          <w:rFonts w:ascii="Tahoma" w:hAnsi="Tahoma" w:cs="Tahoma" w:hint="eastAsia"/>
          <w:b/>
        </w:rPr>
        <w:t>Č</w:t>
      </w:r>
      <w:r w:rsidRPr="003164DC">
        <w:rPr>
          <w:rFonts w:ascii="Tahoma" w:hAnsi="Tahoma" w:cs="Tahoma"/>
          <w:b/>
        </w:rPr>
        <w:t>SSZ a je pro dodavatele ČSSZ závazný.</w:t>
      </w:r>
    </w:p>
    <w:p w:rsidR="00FD399B" w:rsidRPr="003164DC" w:rsidRDefault="00FD399B" w:rsidP="006718AD">
      <w:pPr>
        <w:rPr>
          <w:rFonts w:ascii="Tahoma" w:hAnsi="Tahoma" w:cs="Tahoma"/>
          <w:b/>
        </w:rPr>
      </w:pPr>
    </w:p>
    <w:p w:rsidR="006718AD" w:rsidRDefault="00C60741" w:rsidP="000C49C0">
      <w:pPr>
        <w:pStyle w:val="Nadpis1"/>
        <w:ind w:left="993" w:hanging="993"/>
        <w:rPr>
          <w:rFonts w:ascii="Tahoma" w:hAnsi="Tahoma" w:cs="Tahoma"/>
        </w:rPr>
      </w:pPr>
      <w:bookmarkStart w:id="14" w:name="_Toc425242431"/>
      <w:r>
        <w:rPr>
          <w:rFonts w:ascii="Tahoma" w:hAnsi="Tahoma" w:cs="Tahoma"/>
        </w:rPr>
        <w:t>P</w:t>
      </w:r>
      <w:r w:rsidR="00FD399B">
        <w:rPr>
          <w:rFonts w:ascii="Tahoma" w:hAnsi="Tahoma" w:cs="Tahoma"/>
          <w:caps w:val="0"/>
        </w:rPr>
        <w:t>roxy</w:t>
      </w:r>
      <w:r w:rsidR="00647CBC">
        <w:rPr>
          <w:rFonts w:ascii="Tahoma" w:hAnsi="Tahoma" w:cs="Tahoma"/>
        </w:rPr>
        <w:t xml:space="preserve"> TMG</w:t>
      </w:r>
      <w:bookmarkEnd w:id="14"/>
    </w:p>
    <w:p w:rsidR="00FD399B" w:rsidRPr="00FD399B" w:rsidRDefault="00FD399B" w:rsidP="00FD399B">
      <w:pPr>
        <w:pStyle w:val="Normal1"/>
      </w:pPr>
    </w:p>
    <w:p w:rsidR="00E507BF" w:rsidRDefault="00C60741" w:rsidP="003164DC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Připojení uživatelů k síti internet je realizováno prostřednictvím </w:t>
      </w:r>
      <w:proofErr w:type="spellStart"/>
      <w:r>
        <w:rPr>
          <w:rFonts w:ascii="Tahoma" w:hAnsi="Tahoma" w:cs="Tahoma"/>
        </w:rPr>
        <w:t>proxy</w:t>
      </w:r>
      <w:proofErr w:type="spellEnd"/>
      <w:r>
        <w:rPr>
          <w:rFonts w:ascii="Tahoma" w:hAnsi="Tahoma" w:cs="Tahoma"/>
        </w:rPr>
        <w:t xml:space="preserve"> serverů na bázi produktu </w:t>
      </w:r>
      <w:r w:rsidR="00092FA5" w:rsidRPr="00BC012B">
        <w:rPr>
          <w:rFonts w:ascii="Tahoma" w:hAnsi="Tahoma" w:cs="Tahoma"/>
          <w:bCs/>
          <w:color w:val="000000"/>
          <w:shd w:val="clear" w:color="auto" w:fill="FFFFFF" w:themeFill="background1"/>
          <w:lang w:val="en-US"/>
        </w:rPr>
        <w:t>Microsoft Forefront Threat Management Gateway 2010</w:t>
      </w:r>
      <w:r w:rsidRPr="00B242A4">
        <w:rPr>
          <w:rFonts w:ascii="Tahoma" w:hAnsi="Tahoma" w:cs="Tahoma"/>
        </w:rPr>
        <w:t xml:space="preserve">. </w:t>
      </w:r>
      <w:r w:rsidR="00092FA5">
        <w:rPr>
          <w:rFonts w:ascii="Tahoma" w:hAnsi="Tahoma" w:cs="Tahoma"/>
        </w:rPr>
        <w:t xml:space="preserve">Celá soustava je postavena redundantně v lokalitách (Křížová 25, Trojská 13) a skládá se ze dvou </w:t>
      </w:r>
      <w:proofErr w:type="spellStart"/>
      <w:r w:rsidR="00092FA5">
        <w:rPr>
          <w:rFonts w:ascii="Tahoma" w:hAnsi="Tahoma" w:cs="Tahoma"/>
        </w:rPr>
        <w:t>upstream</w:t>
      </w:r>
      <w:proofErr w:type="spellEnd"/>
      <w:r w:rsidR="00092FA5">
        <w:rPr>
          <w:rFonts w:ascii="Tahoma" w:hAnsi="Tahoma" w:cs="Tahoma"/>
        </w:rPr>
        <w:t xml:space="preserve"> </w:t>
      </w:r>
      <w:proofErr w:type="spellStart"/>
      <w:r w:rsidR="00092FA5">
        <w:rPr>
          <w:rFonts w:ascii="Tahoma" w:hAnsi="Tahoma" w:cs="Tahoma"/>
        </w:rPr>
        <w:t>proxy</w:t>
      </w:r>
      <w:proofErr w:type="spellEnd"/>
      <w:r w:rsidR="00092FA5">
        <w:rPr>
          <w:rFonts w:ascii="Tahoma" w:hAnsi="Tahoma" w:cs="Tahoma"/>
        </w:rPr>
        <w:t xml:space="preserve"> v DMZ, dvou </w:t>
      </w:r>
      <w:proofErr w:type="spellStart"/>
      <w:r w:rsidR="00092FA5">
        <w:rPr>
          <w:rFonts w:ascii="Tahoma" w:hAnsi="Tahoma" w:cs="Tahoma"/>
        </w:rPr>
        <w:t>downstream</w:t>
      </w:r>
      <w:proofErr w:type="spellEnd"/>
      <w:r w:rsidR="00092FA5">
        <w:rPr>
          <w:rFonts w:ascii="Tahoma" w:hAnsi="Tahoma" w:cs="Tahoma"/>
        </w:rPr>
        <w:t xml:space="preserve"> </w:t>
      </w:r>
      <w:proofErr w:type="spellStart"/>
      <w:r w:rsidR="00092FA5">
        <w:rPr>
          <w:rFonts w:ascii="Tahoma" w:hAnsi="Tahoma" w:cs="Tahoma"/>
        </w:rPr>
        <w:t>proxy</w:t>
      </w:r>
      <w:proofErr w:type="spellEnd"/>
      <w:r w:rsidR="00092FA5">
        <w:rPr>
          <w:rFonts w:ascii="Tahoma" w:hAnsi="Tahoma" w:cs="Tahoma"/>
        </w:rPr>
        <w:t xml:space="preserve"> a </w:t>
      </w:r>
      <w:proofErr w:type="spellStart"/>
      <w:r w:rsidR="00092FA5">
        <w:rPr>
          <w:rFonts w:ascii="Tahoma" w:hAnsi="Tahoma" w:cs="Tahoma"/>
        </w:rPr>
        <w:t>mgmt</w:t>
      </w:r>
      <w:proofErr w:type="spellEnd"/>
      <w:r w:rsidR="00092FA5">
        <w:rPr>
          <w:rFonts w:ascii="Tahoma" w:hAnsi="Tahoma" w:cs="Tahoma"/>
        </w:rPr>
        <w:t xml:space="preserve"> serverů v </w:t>
      </w:r>
      <w:proofErr w:type="spellStart"/>
      <w:r w:rsidR="00092FA5">
        <w:rPr>
          <w:rFonts w:ascii="Tahoma" w:hAnsi="Tahoma" w:cs="Tahoma"/>
        </w:rPr>
        <w:t>core</w:t>
      </w:r>
      <w:proofErr w:type="spellEnd"/>
      <w:r w:rsidR="00092FA5">
        <w:rPr>
          <w:rFonts w:ascii="Tahoma" w:hAnsi="Tahoma" w:cs="Tahoma"/>
        </w:rPr>
        <w:t xml:space="preserve">. </w:t>
      </w:r>
      <w:r w:rsidRPr="00B242A4">
        <w:rPr>
          <w:rFonts w:ascii="Tahoma" w:hAnsi="Tahoma" w:cs="Tahoma"/>
        </w:rPr>
        <w:t>Na</w:t>
      </w:r>
      <w:r w:rsidR="00335DAB" w:rsidRPr="00B242A4">
        <w:rPr>
          <w:rFonts w:ascii="Tahoma" w:hAnsi="Tahoma" w:cs="Tahoma"/>
        </w:rPr>
        <w:t xml:space="preserve"> straně </w:t>
      </w:r>
      <w:r w:rsidR="00092FA5">
        <w:rPr>
          <w:rFonts w:ascii="Tahoma" w:hAnsi="Tahoma" w:cs="Tahoma"/>
        </w:rPr>
        <w:t xml:space="preserve">klienta je používám Internet </w:t>
      </w:r>
      <w:proofErr w:type="spellStart"/>
      <w:r w:rsidR="00092FA5">
        <w:rPr>
          <w:rFonts w:ascii="Tahoma" w:hAnsi="Tahoma" w:cs="Tahoma"/>
        </w:rPr>
        <w:t>explorer</w:t>
      </w:r>
      <w:proofErr w:type="spellEnd"/>
      <w:r w:rsidR="00092FA5">
        <w:rPr>
          <w:rFonts w:ascii="Tahoma" w:hAnsi="Tahoma" w:cs="Tahoma"/>
        </w:rPr>
        <w:t xml:space="preserve">, který je pomocí doménové skupinové politiky směrován na </w:t>
      </w:r>
      <w:proofErr w:type="spellStart"/>
      <w:r w:rsidR="00092FA5">
        <w:rPr>
          <w:rFonts w:ascii="Tahoma" w:hAnsi="Tahoma" w:cs="Tahoma"/>
        </w:rPr>
        <w:t>content</w:t>
      </w:r>
      <w:proofErr w:type="spellEnd"/>
      <w:r w:rsidR="00092FA5">
        <w:rPr>
          <w:rFonts w:ascii="Tahoma" w:hAnsi="Tahoma" w:cs="Tahoma"/>
        </w:rPr>
        <w:t xml:space="preserve"> </w:t>
      </w:r>
      <w:proofErr w:type="spellStart"/>
      <w:r w:rsidR="00092FA5">
        <w:rPr>
          <w:rFonts w:ascii="Tahoma" w:hAnsi="Tahoma" w:cs="Tahoma"/>
        </w:rPr>
        <w:t>switch</w:t>
      </w:r>
      <w:proofErr w:type="spellEnd"/>
      <w:r w:rsidR="00092FA5">
        <w:rPr>
          <w:rFonts w:ascii="Tahoma" w:hAnsi="Tahoma" w:cs="Tahoma"/>
        </w:rPr>
        <w:t>,</w:t>
      </w:r>
      <w:r w:rsidR="008F6DBD">
        <w:rPr>
          <w:rFonts w:ascii="Tahoma" w:hAnsi="Tahoma" w:cs="Tahoma"/>
        </w:rPr>
        <w:t xml:space="preserve"> </w:t>
      </w:r>
      <w:r w:rsidR="00914015">
        <w:rPr>
          <w:rFonts w:ascii="Tahoma" w:hAnsi="Tahoma" w:cs="Tahoma"/>
        </w:rPr>
        <w:t>předřazen</w:t>
      </w:r>
      <w:r w:rsidR="00647CBC">
        <w:rPr>
          <w:rFonts w:ascii="Tahoma" w:hAnsi="Tahoma" w:cs="Tahoma"/>
        </w:rPr>
        <w:t>ý</w:t>
      </w:r>
      <w:r w:rsidR="00914015">
        <w:rPr>
          <w:rFonts w:ascii="Tahoma" w:hAnsi="Tahoma" w:cs="Tahoma"/>
        </w:rPr>
        <w:t xml:space="preserve"> před </w:t>
      </w:r>
      <w:r w:rsidR="00647CBC">
        <w:rPr>
          <w:rFonts w:ascii="Tahoma" w:hAnsi="Tahoma" w:cs="Tahoma"/>
        </w:rPr>
        <w:t xml:space="preserve">oba </w:t>
      </w:r>
      <w:proofErr w:type="spellStart"/>
      <w:r w:rsidR="00647CBC">
        <w:rPr>
          <w:rFonts w:ascii="Tahoma" w:hAnsi="Tahoma" w:cs="Tahoma"/>
        </w:rPr>
        <w:t>downs</w:t>
      </w:r>
      <w:r w:rsidR="00FD399B">
        <w:rPr>
          <w:rFonts w:ascii="Tahoma" w:hAnsi="Tahoma" w:cs="Tahoma"/>
        </w:rPr>
        <w:t>t</w:t>
      </w:r>
      <w:r w:rsidR="00647CBC">
        <w:rPr>
          <w:rFonts w:ascii="Tahoma" w:hAnsi="Tahoma" w:cs="Tahoma"/>
        </w:rPr>
        <w:t>ream</w:t>
      </w:r>
      <w:proofErr w:type="spellEnd"/>
      <w:r w:rsidR="00647CBC">
        <w:rPr>
          <w:rFonts w:ascii="Tahoma" w:hAnsi="Tahoma" w:cs="Tahoma"/>
        </w:rPr>
        <w:t xml:space="preserve"> </w:t>
      </w:r>
      <w:proofErr w:type="spellStart"/>
      <w:r w:rsidR="00647CBC">
        <w:rPr>
          <w:rFonts w:ascii="Tahoma" w:hAnsi="Tahoma" w:cs="Tahoma"/>
        </w:rPr>
        <w:t>proxy</w:t>
      </w:r>
      <w:proofErr w:type="spellEnd"/>
      <w:r w:rsidR="00647CBC">
        <w:rPr>
          <w:rFonts w:ascii="Tahoma" w:hAnsi="Tahoma" w:cs="Tahoma"/>
        </w:rPr>
        <w:t xml:space="preserve"> servery.</w:t>
      </w:r>
      <w:r w:rsidR="00914015">
        <w:rPr>
          <w:rFonts w:ascii="Tahoma" w:hAnsi="Tahoma" w:cs="Tahoma"/>
        </w:rPr>
        <w:t xml:space="preserve"> </w:t>
      </w:r>
      <w:r w:rsidR="00B03693">
        <w:rPr>
          <w:rFonts w:ascii="Tahoma" w:hAnsi="Tahoma" w:cs="Tahoma"/>
        </w:rPr>
        <w:t>Ten r</w:t>
      </w:r>
      <w:r w:rsidR="00020336">
        <w:rPr>
          <w:rFonts w:ascii="Tahoma" w:hAnsi="Tahoma" w:cs="Tahoma"/>
        </w:rPr>
        <w:t>ozkl</w:t>
      </w:r>
      <w:r w:rsidR="007B3F91">
        <w:rPr>
          <w:rFonts w:ascii="Tahoma" w:hAnsi="Tahoma" w:cs="Tahoma"/>
        </w:rPr>
        <w:t>á</w:t>
      </w:r>
      <w:r w:rsidR="00020336">
        <w:rPr>
          <w:rFonts w:ascii="Tahoma" w:hAnsi="Tahoma" w:cs="Tahoma"/>
        </w:rPr>
        <w:t>d</w:t>
      </w:r>
      <w:r w:rsidR="00647CBC">
        <w:rPr>
          <w:rFonts w:ascii="Tahoma" w:hAnsi="Tahoma" w:cs="Tahoma"/>
        </w:rPr>
        <w:t>á</w:t>
      </w:r>
      <w:r w:rsidR="00020336">
        <w:rPr>
          <w:rFonts w:ascii="Tahoma" w:hAnsi="Tahoma" w:cs="Tahoma"/>
        </w:rPr>
        <w:t xml:space="preserve"> zátěž</w:t>
      </w:r>
      <w:r w:rsidR="00647CBC">
        <w:rPr>
          <w:rFonts w:ascii="Tahoma" w:hAnsi="Tahoma" w:cs="Tahoma"/>
        </w:rPr>
        <w:t xml:space="preserve"> mezi lokalitami Trojská 13, ú</w:t>
      </w:r>
      <w:r w:rsidR="00020336">
        <w:rPr>
          <w:rFonts w:ascii="Tahoma" w:hAnsi="Tahoma" w:cs="Tahoma"/>
        </w:rPr>
        <w:t>středí</w:t>
      </w:r>
      <w:r w:rsidR="00B03693">
        <w:rPr>
          <w:rFonts w:ascii="Tahoma" w:hAnsi="Tahoma" w:cs="Tahoma"/>
        </w:rPr>
        <w:t>m</w:t>
      </w:r>
      <w:r w:rsidR="00020336">
        <w:rPr>
          <w:rFonts w:ascii="Tahoma" w:hAnsi="Tahoma" w:cs="Tahoma"/>
        </w:rPr>
        <w:t xml:space="preserve"> Křížová 25</w:t>
      </w:r>
      <w:r w:rsidR="00647CBC">
        <w:rPr>
          <w:rFonts w:ascii="Tahoma" w:hAnsi="Tahoma" w:cs="Tahoma"/>
        </w:rPr>
        <w:t xml:space="preserve"> a s</w:t>
      </w:r>
      <w:r w:rsidR="00020336">
        <w:rPr>
          <w:rFonts w:ascii="Tahoma" w:hAnsi="Tahoma" w:cs="Tahoma"/>
        </w:rPr>
        <w:t xml:space="preserve">oučasně zajišťuje </w:t>
      </w:r>
      <w:proofErr w:type="spellStart"/>
      <w:r w:rsidR="00020336">
        <w:rPr>
          <w:rFonts w:ascii="Tahoma" w:hAnsi="Tahoma" w:cs="Tahoma"/>
        </w:rPr>
        <w:t>redundantnost</w:t>
      </w:r>
      <w:proofErr w:type="spellEnd"/>
      <w:r w:rsidR="00020336">
        <w:rPr>
          <w:rFonts w:ascii="Tahoma" w:hAnsi="Tahoma" w:cs="Tahoma"/>
        </w:rPr>
        <w:t xml:space="preserve"> provozu</w:t>
      </w:r>
      <w:r w:rsidR="00B03693">
        <w:rPr>
          <w:rFonts w:ascii="Tahoma" w:hAnsi="Tahoma" w:cs="Tahoma"/>
        </w:rPr>
        <w:t xml:space="preserve">. To </w:t>
      </w:r>
      <w:r w:rsidR="00914015">
        <w:rPr>
          <w:rFonts w:ascii="Tahoma" w:hAnsi="Tahoma" w:cs="Tahoma"/>
        </w:rPr>
        <w:t xml:space="preserve">znamená, že </w:t>
      </w:r>
      <w:r w:rsidR="00020336">
        <w:rPr>
          <w:rFonts w:ascii="Tahoma" w:hAnsi="Tahoma" w:cs="Tahoma"/>
        </w:rPr>
        <w:t xml:space="preserve">v případě vypnutí </w:t>
      </w:r>
      <w:r w:rsidR="00B03693">
        <w:rPr>
          <w:rFonts w:ascii="Tahoma" w:hAnsi="Tahoma" w:cs="Tahoma"/>
        </w:rPr>
        <w:t xml:space="preserve">(nedostupnosti) </w:t>
      </w:r>
      <w:r w:rsidR="00020336">
        <w:rPr>
          <w:rFonts w:ascii="Tahoma" w:hAnsi="Tahoma" w:cs="Tahoma"/>
        </w:rPr>
        <w:t xml:space="preserve">jedné </w:t>
      </w:r>
      <w:r w:rsidR="00B03693">
        <w:rPr>
          <w:rFonts w:ascii="Tahoma" w:hAnsi="Tahoma" w:cs="Tahoma"/>
        </w:rPr>
        <w:t xml:space="preserve">z </w:t>
      </w:r>
      <w:proofErr w:type="spellStart"/>
      <w:r w:rsidR="00647CBC">
        <w:rPr>
          <w:rFonts w:ascii="Tahoma" w:hAnsi="Tahoma" w:cs="Tahoma"/>
        </w:rPr>
        <w:t>downstream</w:t>
      </w:r>
      <w:proofErr w:type="spellEnd"/>
      <w:r w:rsidR="00647CBC">
        <w:rPr>
          <w:rFonts w:ascii="Tahoma" w:hAnsi="Tahoma" w:cs="Tahoma"/>
        </w:rPr>
        <w:t xml:space="preserve"> </w:t>
      </w:r>
      <w:proofErr w:type="spellStart"/>
      <w:r w:rsidR="00647CBC">
        <w:rPr>
          <w:rFonts w:ascii="Tahoma" w:hAnsi="Tahoma" w:cs="Tahoma"/>
        </w:rPr>
        <w:t>proxy</w:t>
      </w:r>
      <w:proofErr w:type="spellEnd"/>
      <w:r w:rsidR="00647CBC">
        <w:rPr>
          <w:rFonts w:ascii="Tahoma" w:hAnsi="Tahoma" w:cs="Tahoma"/>
        </w:rPr>
        <w:t xml:space="preserve"> </w:t>
      </w:r>
      <w:r w:rsidR="007B3F91">
        <w:rPr>
          <w:rFonts w:ascii="Tahoma" w:hAnsi="Tahoma" w:cs="Tahoma"/>
        </w:rPr>
        <w:t xml:space="preserve">se </w:t>
      </w:r>
      <w:r w:rsidR="00B03693">
        <w:rPr>
          <w:rFonts w:ascii="Tahoma" w:hAnsi="Tahoma" w:cs="Tahoma"/>
        </w:rPr>
        <w:t xml:space="preserve">webový </w:t>
      </w:r>
      <w:r w:rsidR="00914015">
        <w:rPr>
          <w:rFonts w:ascii="Tahoma" w:hAnsi="Tahoma" w:cs="Tahoma"/>
        </w:rPr>
        <w:t xml:space="preserve">provoz přesměruje na druhou lokalitu. </w:t>
      </w:r>
      <w:r w:rsidR="00B03693">
        <w:rPr>
          <w:rFonts w:ascii="Tahoma" w:hAnsi="Tahoma" w:cs="Tahoma"/>
        </w:rPr>
        <w:t xml:space="preserve">Proxy </w:t>
      </w:r>
      <w:r w:rsidR="00647CBC">
        <w:rPr>
          <w:rFonts w:ascii="Tahoma" w:hAnsi="Tahoma" w:cs="Tahoma"/>
        </w:rPr>
        <w:t xml:space="preserve">soustava </w:t>
      </w:r>
      <w:r w:rsidR="00335DAB" w:rsidRPr="00B242A4">
        <w:rPr>
          <w:rFonts w:ascii="Tahoma" w:hAnsi="Tahoma" w:cs="Tahoma"/>
        </w:rPr>
        <w:t>zajišťuj</w:t>
      </w:r>
      <w:r w:rsidR="00647CBC">
        <w:rPr>
          <w:rFonts w:ascii="Tahoma" w:hAnsi="Tahoma" w:cs="Tahoma"/>
        </w:rPr>
        <w:t>e</w:t>
      </w:r>
      <w:r w:rsidR="00335DAB" w:rsidRPr="00B242A4">
        <w:rPr>
          <w:rFonts w:ascii="Tahoma" w:hAnsi="Tahoma" w:cs="Tahoma"/>
        </w:rPr>
        <w:t xml:space="preserve"> přístup </w:t>
      </w:r>
      <w:r w:rsidR="00B03693">
        <w:rPr>
          <w:rFonts w:ascii="Tahoma" w:hAnsi="Tahoma" w:cs="Tahoma"/>
        </w:rPr>
        <w:t xml:space="preserve">pro </w:t>
      </w:r>
      <w:r w:rsidR="00647CBC">
        <w:rPr>
          <w:rFonts w:ascii="Tahoma" w:hAnsi="Tahoma" w:cs="Tahoma"/>
        </w:rPr>
        <w:t>web</w:t>
      </w:r>
      <w:r w:rsidR="00B03693">
        <w:rPr>
          <w:rFonts w:ascii="Tahoma" w:hAnsi="Tahoma" w:cs="Tahoma"/>
        </w:rPr>
        <w:t>ové aplikace</w:t>
      </w:r>
      <w:r w:rsidR="00647CBC">
        <w:rPr>
          <w:rFonts w:ascii="Tahoma" w:hAnsi="Tahoma" w:cs="Tahoma"/>
        </w:rPr>
        <w:t xml:space="preserve"> na </w:t>
      </w:r>
      <w:r w:rsidR="00335DAB" w:rsidRPr="00B242A4">
        <w:rPr>
          <w:rFonts w:ascii="Tahoma" w:hAnsi="Tahoma" w:cs="Tahoma"/>
        </w:rPr>
        <w:t>stránk</w:t>
      </w:r>
      <w:r w:rsidR="00647CBC">
        <w:rPr>
          <w:rFonts w:ascii="Tahoma" w:hAnsi="Tahoma" w:cs="Tahoma"/>
        </w:rPr>
        <w:t>y v </w:t>
      </w:r>
      <w:r w:rsidR="00335DAB" w:rsidRPr="00B242A4">
        <w:rPr>
          <w:rFonts w:ascii="Tahoma" w:hAnsi="Tahoma" w:cs="Tahoma"/>
        </w:rPr>
        <w:t>Internetu</w:t>
      </w:r>
      <w:r w:rsidR="00647CBC">
        <w:rPr>
          <w:rFonts w:ascii="Tahoma" w:hAnsi="Tahoma" w:cs="Tahoma"/>
        </w:rPr>
        <w:t xml:space="preserve">, </w:t>
      </w:r>
      <w:proofErr w:type="spellStart"/>
      <w:r w:rsidR="00647CBC">
        <w:rPr>
          <w:rFonts w:ascii="Tahoma" w:hAnsi="Tahoma" w:cs="Tahoma"/>
        </w:rPr>
        <w:t>Govbone</w:t>
      </w:r>
      <w:proofErr w:type="spellEnd"/>
      <w:r w:rsidR="00647CBC">
        <w:rPr>
          <w:rFonts w:ascii="Tahoma" w:hAnsi="Tahoma" w:cs="Tahoma"/>
        </w:rPr>
        <w:t xml:space="preserve"> a CMS. N</w:t>
      </w:r>
      <w:r w:rsidR="00335DAB" w:rsidRPr="00B242A4">
        <w:rPr>
          <w:rFonts w:ascii="Tahoma" w:hAnsi="Tahoma" w:cs="Tahoma"/>
        </w:rPr>
        <w:t xml:space="preserve">ikoliv </w:t>
      </w:r>
      <w:r w:rsidR="00647CBC">
        <w:rPr>
          <w:rFonts w:ascii="Tahoma" w:hAnsi="Tahoma" w:cs="Tahoma"/>
        </w:rPr>
        <w:t xml:space="preserve">tedy na </w:t>
      </w:r>
      <w:r w:rsidR="00335DAB" w:rsidRPr="00B242A4">
        <w:rPr>
          <w:rFonts w:ascii="Tahoma" w:hAnsi="Tahoma" w:cs="Tahoma"/>
        </w:rPr>
        <w:t>webov</w:t>
      </w:r>
      <w:r w:rsidR="00647CBC">
        <w:rPr>
          <w:rFonts w:ascii="Tahoma" w:hAnsi="Tahoma" w:cs="Tahoma"/>
        </w:rPr>
        <w:t>é aplikace</w:t>
      </w:r>
      <w:r w:rsidR="007B3F91">
        <w:rPr>
          <w:rFonts w:ascii="Tahoma" w:hAnsi="Tahoma" w:cs="Tahoma"/>
        </w:rPr>
        <w:t xml:space="preserve"> </w:t>
      </w:r>
      <w:r w:rsidR="00335DAB" w:rsidRPr="00B242A4">
        <w:rPr>
          <w:rFonts w:ascii="Tahoma" w:hAnsi="Tahoma" w:cs="Tahoma"/>
        </w:rPr>
        <w:t>v </w:t>
      </w:r>
      <w:r w:rsidR="00B03693">
        <w:rPr>
          <w:rFonts w:ascii="Tahoma" w:hAnsi="Tahoma" w:cs="Tahoma"/>
        </w:rPr>
        <w:t xml:space="preserve">interních </w:t>
      </w:r>
      <w:r w:rsidR="00335DAB" w:rsidRPr="00B242A4">
        <w:rPr>
          <w:rFonts w:ascii="Tahoma" w:hAnsi="Tahoma" w:cs="Tahoma"/>
        </w:rPr>
        <w:t>domén</w:t>
      </w:r>
      <w:r w:rsidR="003164DC">
        <w:rPr>
          <w:rFonts w:ascii="Tahoma" w:hAnsi="Tahoma" w:cs="Tahoma"/>
        </w:rPr>
        <w:t>ách</w:t>
      </w:r>
      <w:r w:rsidR="00647CBC">
        <w:rPr>
          <w:rFonts w:ascii="Tahoma" w:hAnsi="Tahoma" w:cs="Tahoma"/>
        </w:rPr>
        <w:t xml:space="preserve"> *.cssz.cz</w:t>
      </w:r>
      <w:r w:rsidRPr="00B242A4">
        <w:rPr>
          <w:rFonts w:ascii="Tahoma" w:hAnsi="Tahoma" w:cs="Tahoma"/>
        </w:rPr>
        <w:t>.</w:t>
      </w:r>
      <w:r w:rsidR="00335DAB" w:rsidRPr="00B242A4">
        <w:rPr>
          <w:rFonts w:ascii="Tahoma" w:hAnsi="Tahoma" w:cs="Tahoma"/>
        </w:rPr>
        <w:t xml:space="preserve"> </w:t>
      </w:r>
    </w:p>
    <w:p w:rsidR="00FD399B" w:rsidRPr="00B242A4" w:rsidRDefault="00FD399B" w:rsidP="003164DC">
      <w:pPr>
        <w:pStyle w:val="Normal1"/>
        <w:jc w:val="both"/>
        <w:rPr>
          <w:rFonts w:ascii="Tahoma" w:hAnsi="Tahoma" w:cs="Tahoma"/>
        </w:rPr>
      </w:pPr>
    </w:p>
    <w:p w:rsidR="007C4EC6" w:rsidRDefault="007C4EC6" w:rsidP="00B242A4">
      <w:pPr>
        <w:pStyle w:val="Nadpis2"/>
        <w:pBdr>
          <w:bottom w:val="single" w:sz="6" w:space="0" w:color="auto"/>
        </w:pBdr>
        <w:rPr>
          <w:rFonts w:ascii="Tahoma" w:hAnsi="Tahoma" w:cs="Tahoma"/>
        </w:rPr>
      </w:pPr>
      <w:bookmarkStart w:id="15" w:name="_Toc425242432"/>
      <w:r w:rsidRPr="00B242A4">
        <w:rPr>
          <w:rFonts w:ascii="Tahoma" w:hAnsi="Tahoma" w:cs="Tahoma"/>
        </w:rPr>
        <w:t>Rozdělení přístupů</w:t>
      </w:r>
      <w:bookmarkEnd w:id="15"/>
    </w:p>
    <w:p w:rsidR="00FD399B" w:rsidRPr="00FD399B" w:rsidRDefault="00FD399B" w:rsidP="00FD399B">
      <w:pPr>
        <w:pStyle w:val="Normal1"/>
      </w:pPr>
    </w:p>
    <w:p w:rsidR="007C4EC6" w:rsidRPr="00B242A4" w:rsidRDefault="002263B3" w:rsidP="003164DC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7C4EC6" w:rsidRPr="00B242A4">
        <w:rPr>
          <w:rFonts w:ascii="Tahoma" w:hAnsi="Tahoma" w:cs="Tahoma"/>
        </w:rPr>
        <w:t xml:space="preserve">eomezený </w:t>
      </w:r>
      <w:r>
        <w:rPr>
          <w:rFonts w:ascii="Tahoma" w:hAnsi="Tahoma" w:cs="Tahoma"/>
        </w:rPr>
        <w:t xml:space="preserve">webový </w:t>
      </w:r>
      <w:r w:rsidR="007C4EC6" w:rsidRPr="00B242A4">
        <w:rPr>
          <w:rFonts w:ascii="Tahoma" w:hAnsi="Tahoma" w:cs="Tahoma"/>
        </w:rPr>
        <w:t>přístup do Internetu</w:t>
      </w:r>
      <w:r>
        <w:rPr>
          <w:rFonts w:ascii="Tahoma" w:hAnsi="Tahoma" w:cs="Tahoma"/>
        </w:rPr>
        <w:t xml:space="preserve"> </w:t>
      </w:r>
      <w:r w:rsidR="009C31AA">
        <w:rPr>
          <w:rFonts w:ascii="Tahoma" w:hAnsi="Tahoma" w:cs="Tahoma"/>
        </w:rPr>
        <w:t xml:space="preserve">je nastaven </w:t>
      </w:r>
      <w:r>
        <w:rPr>
          <w:rFonts w:ascii="Tahoma" w:hAnsi="Tahoma" w:cs="Tahoma"/>
        </w:rPr>
        <w:t xml:space="preserve">pro skupiny uživatelů z řad pracovníků IT, vedoucích </w:t>
      </w:r>
      <w:r w:rsidR="003164DC">
        <w:rPr>
          <w:rFonts w:ascii="Tahoma" w:hAnsi="Tahoma" w:cs="Tahoma"/>
        </w:rPr>
        <w:t xml:space="preserve">zaměstnanců </w:t>
      </w:r>
      <w:r>
        <w:rPr>
          <w:rFonts w:ascii="Tahoma" w:hAnsi="Tahoma" w:cs="Tahoma"/>
        </w:rPr>
        <w:t xml:space="preserve">a managementu. </w:t>
      </w:r>
      <w:r w:rsidR="00BC3D0E">
        <w:rPr>
          <w:rFonts w:ascii="Tahoma" w:hAnsi="Tahoma" w:cs="Tahoma"/>
        </w:rPr>
        <w:t>Řízení přístupu se provádí přiřazením uživatelských účtů do patřičných bezpečnostních skupin v </w:t>
      </w:r>
      <w:proofErr w:type="spellStart"/>
      <w:r w:rsidR="00BC3D0E">
        <w:rPr>
          <w:rFonts w:ascii="Tahoma" w:hAnsi="Tahoma" w:cs="Tahoma"/>
        </w:rPr>
        <w:t>Active</w:t>
      </w:r>
      <w:proofErr w:type="spellEnd"/>
      <w:r w:rsidR="00BC3D0E">
        <w:rPr>
          <w:rFonts w:ascii="Tahoma" w:hAnsi="Tahoma" w:cs="Tahoma"/>
        </w:rPr>
        <w:t xml:space="preserve"> </w:t>
      </w:r>
      <w:proofErr w:type="spellStart"/>
      <w:r w:rsidR="00BC3D0E">
        <w:rPr>
          <w:rFonts w:ascii="Tahoma" w:hAnsi="Tahoma" w:cs="Tahoma"/>
        </w:rPr>
        <w:t>Directory</w:t>
      </w:r>
      <w:proofErr w:type="spellEnd"/>
      <w:r w:rsidR="00BC3D0E">
        <w:rPr>
          <w:rFonts w:ascii="Tahoma" w:hAnsi="Tahoma" w:cs="Tahoma"/>
        </w:rPr>
        <w:t>.</w:t>
      </w:r>
    </w:p>
    <w:p w:rsidR="007C4EC6" w:rsidRPr="00B242A4" w:rsidRDefault="007C4EC6" w:rsidP="003164DC">
      <w:pPr>
        <w:pStyle w:val="Normal1"/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 xml:space="preserve">Omezený </w:t>
      </w:r>
      <w:r w:rsidR="000E0210" w:rsidRPr="00B242A4">
        <w:rPr>
          <w:rFonts w:ascii="Tahoma" w:hAnsi="Tahoma" w:cs="Tahoma"/>
        </w:rPr>
        <w:t xml:space="preserve">webový </w:t>
      </w:r>
      <w:r w:rsidRPr="00B242A4">
        <w:rPr>
          <w:rFonts w:ascii="Tahoma" w:hAnsi="Tahoma" w:cs="Tahoma"/>
        </w:rPr>
        <w:t xml:space="preserve">přístup </w:t>
      </w:r>
      <w:r w:rsidR="002263B3">
        <w:rPr>
          <w:rFonts w:ascii="Tahoma" w:hAnsi="Tahoma" w:cs="Tahoma"/>
        </w:rPr>
        <w:t xml:space="preserve">do Internetu </w:t>
      </w:r>
      <w:r w:rsidR="009C31AA">
        <w:rPr>
          <w:rFonts w:ascii="Tahoma" w:hAnsi="Tahoma" w:cs="Tahoma"/>
        </w:rPr>
        <w:t xml:space="preserve">je nastaven pro </w:t>
      </w:r>
      <w:r w:rsidR="002263B3">
        <w:rPr>
          <w:rFonts w:ascii="Tahoma" w:hAnsi="Tahoma" w:cs="Tahoma"/>
        </w:rPr>
        <w:t xml:space="preserve">povolené domény a destinace </w:t>
      </w:r>
      <w:r w:rsidR="009C31AA">
        <w:rPr>
          <w:rFonts w:ascii="Tahoma" w:hAnsi="Tahoma" w:cs="Tahoma"/>
        </w:rPr>
        <w:t xml:space="preserve">všem zbylým </w:t>
      </w:r>
      <w:r w:rsidR="002263B3">
        <w:rPr>
          <w:rFonts w:ascii="Tahoma" w:hAnsi="Tahoma" w:cs="Tahoma"/>
        </w:rPr>
        <w:t>uživatel</w:t>
      </w:r>
      <w:r w:rsidR="009C31AA">
        <w:rPr>
          <w:rFonts w:ascii="Tahoma" w:hAnsi="Tahoma" w:cs="Tahoma"/>
        </w:rPr>
        <w:t xml:space="preserve">ům </w:t>
      </w:r>
      <w:r w:rsidR="00FD399B">
        <w:rPr>
          <w:rFonts w:ascii="Tahoma" w:hAnsi="Tahoma" w:cs="Tahoma"/>
        </w:rPr>
        <w:t xml:space="preserve">přihlášeným </w:t>
      </w:r>
      <w:r w:rsidR="002263B3">
        <w:rPr>
          <w:rFonts w:ascii="Tahoma" w:hAnsi="Tahoma" w:cs="Tahoma"/>
        </w:rPr>
        <w:t xml:space="preserve">v doméně cssz.cz. </w:t>
      </w:r>
    </w:p>
    <w:p w:rsidR="007C4EC6" w:rsidRPr="00B242A4" w:rsidRDefault="007C4EC6" w:rsidP="003164DC">
      <w:pPr>
        <w:pStyle w:val="Normal1"/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>Speci</w:t>
      </w:r>
      <w:r w:rsidR="002263B3">
        <w:rPr>
          <w:rFonts w:ascii="Tahoma" w:hAnsi="Tahoma" w:cs="Tahoma"/>
        </w:rPr>
        <w:t>á</w:t>
      </w:r>
      <w:r w:rsidRPr="00B242A4">
        <w:rPr>
          <w:rFonts w:ascii="Tahoma" w:hAnsi="Tahoma" w:cs="Tahoma"/>
        </w:rPr>
        <w:t xml:space="preserve">lní </w:t>
      </w:r>
      <w:r w:rsidR="009C31AA">
        <w:rPr>
          <w:rFonts w:ascii="Tahoma" w:hAnsi="Tahoma" w:cs="Tahoma"/>
        </w:rPr>
        <w:t>webové</w:t>
      </w:r>
      <w:r w:rsidR="000E0210" w:rsidRPr="00B242A4">
        <w:rPr>
          <w:rFonts w:ascii="Tahoma" w:hAnsi="Tahoma" w:cs="Tahoma"/>
        </w:rPr>
        <w:t xml:space="preserve"> </w:t>
      </w:r>
      <w:r w:rsidRPr="00B242A4">
        <w:rPr>
          <w:rFonts w:ascii="Tahoma" w:hAnsi="Tahoma" w:cs="Tahoma"/>
        </w:rPr>
        <w:t>přístup</w:t>
      </w:r>
      <w:r w:rsidR="002263B3">
        <w:rPr>
          <w:rFonts w:ascii="Tahoma" w:hAnsi="Tahoma" w:cs="Tahoma"/>
        </w:rPr>
        <w:t>y do Internetu pro aplikace</w:t>
      </w:r>
      <w:r w:rsidR="009C31AA">
        <w:rPr>
          <w:rFonts w:ascii="Tahoma" w:hAnsi="Tahoma" w:cs="Tahoma"/>
        </w:rPr>
        <w:t xml:space="preserve">, </w:t>
      </w:r>
      <w:proofErr w:type="spellStart"/>
      <w:r w:rsidR="009C31AA">
        <w:rPr>
          <w:rFonts w:ascii="Tahoma" w:hAnsi="Tahoma" w:cs="Tahoma"/>
        </w:rPr>
        <w:t>wifi</w:t>
      </w:r>
      <w:proofErr w:type="spellEnd"/>
      <w:r w:rsidR="003164DC">
        <w:rPr>
          <w:rFonts w:ascii="Tahoma" w:hAnsi="Tahoma" w:cs="Tahoma"/>
        </w:rPr>
        <w:t>,</w:t>
      </w:r>
      <w:r w:rsidR="009C31AA">
        <w:rPr>
          <w:rFonts w:ascii="Tahoma" w:hAnsi="Tahoma" w:cs="Tahoma"/>
        </w:rPr>
        <w:t xml:space="preserve"> update serverů jsou nastaveny jako anonymní</w:t>
      </w:r>
      <w:r w:rsidR="00B03693">
        <w:rPr>
          <w:rFonts w:ascii="Tahoma" w:hAnsi="Tahoma" w:cs="Tahoma"/>
        </w:rPr>
        <w:t>. P</w:t>
      </w:r>
      <w:r w:rsidR="009C31AA">
        <w:rPr>
          <w:rFonts w:ascii="Tahoma" w:hAnsi="Tahoma" w:cs="Tahoma"/>
        </w:rPr>
        <w:t>ravidl</w:t>
      </w:r>
      <w:r w:rsidR="00B03693">
        <w:rPr>
          <w:rFonts w:ascii="Tahoma" w:hAnsi="Tahoma" w:cs="Tahoma"/>
        </w:rPr>
        <w:t xml:space="preserve">y jsou </w:t>
      </w:r>
      <w:r w:rsidR="009C31AA">
        <w:rPr>
          <w:rFonts w:ascii="Tahoma" w:hAnsi="Tahoma" w:cs="Tahoma"/>
        </w:rPr>
        <w:t xml:space="preserve">rozčleněny podle </w:t>
      </w:r>
      <w:r w:rsidR="002263B3">
        <w:rPr>
          <w:rFonts w:ascii="Tahoma" w:hAnsi="Tahoma" w:cs="Tahoma"/>
        </w:rPr>
        <w:t>zdrojov</w:t>
      </w:r>
      <w:r w:rsidR="009C31AA">
        <w:rPr>
          <w:rFonts w:ascii="Tahoma" w:hAnsi="Tahoma" w:cs="Tahoma"/>
        </w:rPr>
        <w:t xml:space="preserve">ých </w:t>
      </w:r>
      <w:r w:rsidR="002263B3">
        <w:rPr>
          <w:rFonts w:ascii="Tahoma" w:hAnsi="Tahoma" w:cs="Tahoma"/>
        </w:rPr>
        <w:t>adres a cílov</w:t>
      </w:r>
      <w:r w:rsidR="009C31AA">
        <w:rPr>
          <w:rFonts w:ascii="Tahoma" w:hAnsi="Tahoma" w:cs="Tahoma"/>
        </w:rPr>
        <w:t xml:space="preserve">ých </w:t>
      </w:r>
      <w:r w:rsidR="002263B3">
        <w:rPr>
          <w:rFonts w:ascii="Tahoma" w:hAnsi="Tahoma" w:cs="Tahoma"/>
        </w:rPr>
        <w:t>destinac</w:t>
      </w:r>
      <w:r w:rsidR="007B3F91">
        <w:rPr>
          <w:rFonts w:ascii="Tahoma" w:hAnsi="Tahoma" w:cs="Tahoma"/>
        </w:rPr>
        <w:t>í</w:t>
      </w:r>
      <w:r w:rsidR="002263B3">
        <w:rPr>
          <w:rFonts w:ascii="Tahoma" w:hAnsi="Tahoma" w:cs="Tahoma"/>
        </w:rPr>
        <w:t xml:space="preserve"> formou domén, </w:t>
      </w:r>
      <w:proofErr w:type="spellStart"/>
      <w:r w:rsidR="002263B3">
        <w:rPr>
          <w:rFonts w:ascii="Tahoma" w:hAnsi="Tahoma" w:cs="Tahoma"/>
        </w:rPr>
        <w:t>url</w:t>
      </w:r>
      <w:proofErr w:type="spellEnd"/>
      <w:r w:rsidR="002263B3">
        <w:rPr>
          <w:rFonts w:ascii="Tahoma" w:hAnsi="Tahoma" w:cs="Tahoma"/>
        </w:rPr>
        <w:t xml:space="preserve"> </w:t>
      </w:r>
      <w:r w:rsidR="003164DC">
        <w:rPr>
          <w:rFonts w:ascii="Tahoma" w:hAnsi="Tahoma" w:cs="Tahoma"/>
        </w:rPr>
        <w:t xml:space="preserve">adres </w:t>
      </w:r>
      <w:r w:rsidR="002263B3">
        <w:rPr>
          <w:rFonts w:ascii="Tahoma" w:hAnsi="Tahoma" w:cs="Tahoma"/>
        </w:rPr>
        <w:t>nebo IP adres.</w:t>
      </w:r>
    </w:p>
    <w:p w:rsidR="000E0210" w:rsidRPr="00B242A4" w:rsidRDefault="000E0210" w:rsidP="003164DC">
      <w:pPr>
        <w:pStyle w:val="Normal1"/>
        <w:jc w:val="both"/>
        <w:rPr>
          <w:rFonts w:ascii="Tahoma" w:hAnsi="Tahoma" w:cs="Tahoma"/>
        </w:rPr>
      </w:pPr>
    </w:p>
    <w:p w:rsidR="0062651A" w:rsidRDefault="00C60741" w:rsidP="0062651A">
      <w:pPr>
        <w:pStyle w:val="Nadpis1"/>
        <w:ind w:left="993" w:hanging="993"/>
        <w:rPr>
          <w:rFonts w:ascii="Tahoma" w:hAnsi="Tahoma" w:cs="Tahoma"/>
        </w:rPr>
      </w:pPr>
      <w:bookmarkStart w:id="16" w:name="_Toc425242433"/>
      <w:r w:rsidRPr="00B242A4">
        <w:rPr>
          <w:rFonts w:ascii="Tahoma" w:hAnsi="Tahoma" w:cs="Tahoma"/>
        </w:rPr>
        <w:t>F</w:t>
      </w:r>
      <w:r w:rsidR="00FD399B">
        <w:rPr>
          <w:rFonts w:ascii="Tahoma" w:hAnsi="Tahoma" w:cs="Tahoma"/>
          <w:caps w:val="0"/>
        </w:rPr>
        <w:t>irewall</w:t>
      </w:r>
      <w:bookmarkEnd w:id="16"/>
    </w:p>
    <w:p w:rsidR="00FD399B" w:rsidRPr="00FD399B" w:rsidRDefault="00FD399B" w:rsidP="00FD399B">
      <w:pPr>
        <w:pStyle w:val="Normal1"/>
      </w:pPr>
    </w:p>
    <w:p w:rsidR="00FD399B" w:rsidRDefault="00540958" w:rsidP="003164DC">
      <w:pPr>
        <w:pStyle w:val="Normal1"/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 xml:space="preserve">Privátní síť </w:t>
      </w:r>
      <w:r w:rsidR="00C60741" w:rsidRPr="00B242A4">
        <w:rPr>
          <w:rFonts w:ascii="Tahoma" w:hAnsi="Tahoma" w:cs="Tahoma"/>
        </w:rPr>
        <w:t xml:space="preserve">ČSSZ je od </w:t>
      </w:r>
      <w:r w:rsidRPr="00B242A4">
        <w:rPr>
          <w:rFonts w:ascii="Tahoma" w:hAnsi="Tahoma" w:cs="Tahoma"/>
        </w:rPr>
        <w:t xml:space="preserve">ostatních externích sítí, včetně </w:t>
      </w:r>
      <w:r w:rsidR="00C60741" w:rsidRPr="00B242A4">
        <w:rPr>
          <w:rFonts w:ascii="Tahoma" w:hAnsi="Tahoma" w:cs="Tahoma"/>
        </w:rPr>
        <w:t>Internet</w:t>
      </w:r>
      <w:r w:rsidRPr="00B242A4">
        <w:rPr>
          <w:rFonts w:ascii="Tahoma" w:hAnsi="Tahoma" w:cs="Tahoma"/>
        </w:rPr>
        <w:t>u</w:t>
      </w:r>
      <w:r w:rsidR="00C60741" w:rsidRPr="00B242A4">
        <w:rPr>
          <w:rFonts w:ascii="Tahoma" w:hAnsi="Tahoma" w:cs="Tahoma"/>
        </w:rPr>
        <w:t xml:space="preserve"> oddělena </w:t>
      </w:r>
      <w:r w:rsidRPr="00B242A4">
        <w:rPr>
          <w:rFonts w:ascii="Tahoma" w:hAnsi="Tahoma" w:cs="Tahoma"/>
        </w:rPr>
        <w:t xml:space="preserve">dvojicí </w:t>
      </w:r>
      <w:proofErr w:type="spellStart"/>
      <w:r w:rsidR="009C31AA">
        <w:rPr>
          <w:rFonts w:ascii="Tahoma" w:hAnsi="Tahoma" w:cs="Tahoma"/>
        </w:rPr>
        <w:t>clusterovaných</w:t>
      </w:r>
      <w:proofErr w:type="spellEnd"/>
      <w:r w:rsidR="009C31AA">
        <w:rPr>
          <w:rFonts w:ascii="Tahoma" w:hAnsi="Tahoma" w:cs="Tahoma"/>
        </w:rPr>
        <w:t xml:space="preserve"> </w:t>
      </w:r>
      <w:r w:rsidRPr="00B242A4">
        <w:rPr>
          <w:rFonts w:ascii="Tahoma" w:hAnsi="Tahoma" w:cs="Tahoma"/>
        </w:rPr>
        <w:t>firewallů na bázi produktu</w:t>
      </w:r>
      <w:r w:rsidR="00C60741" w:rsidRPr="00B242A4">
        <w:rPr>
          <w:rFonts w:ascii="Tahoma" w:hAnsi="Tahoma" w:cs="Tahoma"/>
        </w:rPr>
        <w:t xml:space="preserve"> </w:t>
      </w:r>
      <w:proofErr w:type="spellStart"/>
      <w:r w:rsidRPr="00B242A4">
        <w:rPr>
          <w:rFonts w:ascii="Tahoma" w:hAnsi="Tahoma" w:cs="Tahoma"/>
        </w:rPr>
        <w:t>SecurePlatform</w:t>
      </w:r>
      <w:proofErr w:type="spellEnd"/>
      <w:r w:rsidRPr="00B242A4">
        <w:rPr>
          <w:rFonts w:ascii="Tahoma" w:hAnsi="Tahoma" w:cs="Tahoma"/>
        </w:rPr>
        <w:t xml:space="preserve"> NG od </w:t>
      </w:r>
      <w:r w:rsidR="00C60741" w:rsidRPr="00B242A4">
        <w:rPr>
          <w:rFonts w:ascii="Tahoma" w:hAnsi="Tahoma" w:cs="Tahoma"/>
        </w:rPr>
        <w:t xml:space="preserve">firmy </w:t>
      </w:r>
      <w:proofErr w:type="spellStart"/>
      <w:r w:rsidR="00C60741" w:rsidRPr="00B242A4">
        <w:rPr>
          <w:rFonts w:ascii="Tahoma" w:hAnsi="Tahoma" w:cs="Tahoma"/>
        </w:rPr>
        <w:t>CheckPoint</w:t>
      </w:r>
      <w:proofErr w:type="spellEnd"/>
      <w:r w:rsidR="00C60741" w:rsidRPr="00B242A4">
        <w:rPr>
          <w:rFonts w:ascii="Tahoma" w:hAnsi="Tahoma" w:cs="Tahoma"/>
        </w:rPr>
        <w:t xml:space="preserve">. </w:t>
      </w:r>
      <w:proofErr w:type="spellStart"/>
      <w:r w:rsidR="00C60741" w:rsidRPr="00B242A4">
        <w:rPr>
          <w:rFonts w:ascii="Tahoma" w:hAnsi="Tahoma" w:cs="Tahoma"/>
        </w:rPr>
        <w:t>Firewall</w:t>
      </w:r>
      <w:r w:rsidRPr="00B242A4">
        <w:rPr>
          <w:rFonts w:ascii="Tahoma" w:hAnsi="Tahoma" w:cs="Tahoma"/>
        </w:rPr>
        <w:t>ová</w:t>
      </w:r>
      <w:proofErr w:type="spellEnd"/>
      <w:r w:rsidRPr="00B242A4">
        <w:rPr>
          <w:rFonts w:ascii="Tahoma" w:hAnsi="Tahoma" w:cs="Tahoma"/>
        </w:rPr>
        <w:t xml:space="preserve"> soustava je tvořena dvojicí modulů pracujících v režimu sdílené zátěže. </w:t>
      </w:r>
      <w:r w:rsidR="003164DC">
        <w:rPr>
          <w:rFonts w:ascii="Tahoma" w:hAnsi="Tahoma" w:cs="Tahoma"/>
        </w:rPr>
        <w:t>Jsou řízeny</w:t>
      </w:r>
      <w:r w:rsidRPr="00B242A4">
        <w:rPr>
          <w:rFonts w:ascii="Tahoma" w:hAnsi="Tahoma" w:cs="Tahoma"/>
        </w:rPr>
        <w:t xml:space="preserve"> jedním </w:t>
      </w:r>
      <w:proofErr w:type="spellStart"/>
      <w:r w:rsidRPr="00B242A4">
        <w:rPr>
          <w:rFonts w:ascii="Tahoma" w:hAnsi="Tahoma" w:cs="Tahoma"/>
        </w:rPr>
        <w:t>SmartCenter</w:t>
      </w:r>
      <w:proofErr w:type="spellEnd"/>
      <w:r w:rsidRPr="00B242A4">
        <w:rPr>
          <w:rFonts w:ascii="Tahoma" w:hAnsi="Tahoma" w:cs="Tahoma"/>
        </w:rPr>
        <w:t xml:space="preserve"> serverem</w:t>
      </w:r>
      <w:r w:rsidR="00661344" w:rsidRPr="00B242A4">
        <w:rPr>
          <w:rFonts w:ascii="Tahoma" w:hAnsi="Tahoma" w:cs="Tahoma"/>
        </w:rPr>
        <w:t>, který zároveň slouží jako úložiště monitorovacích logů</w:t>
      </w:r>
      <w:r w:rsidRPr="00B242A4">
        <w:rPr>
          <w:rFonts w:ascii="Tahoma" w:hAnsi="Tahoma" w:cs="Tahoma"/>
        </w:rPr>
        <w:t xml:space="preserve">. </w:t>
      </w:r>
    </w:p>
    <w:p w:rsidR="00FD399B" w:rsidRDefault="00FD399B" w:rsidP="003164DC">
      <w:pPr>
        <w:pStyle w:val="Normal1"/>
        <w:jc w:val="both"/>
        <w:rPr>
          <w:rFonts w:ascii="Tahoma" w:hAnsi="Tahoma" w:cs="Tahoma"/>
        </w:rPr>
      </w:pPr>
    </w:p>
    <w:p w:rsidR="00540958" w:rsidRDefault="00540958" w:rsidP="003164DC">
      <w:pPr>
        <w:pStyle w:val="Normal1"/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 xml:space="preserve">Firewall </w:t>
      </w:r>
      <w:r w:rsidR="00BC3D0E">
        <w:rPr>
          <w:rFonts w:ascii="Tahoma" w:hAnsi="Tahoma" w:cs="Tahoma"/>
        </w:rPr>
        <w:t xml:space="preserve">na základě definovaných pravidel zabezpečuje komunikaci mezi následujícími </w:t>
      </w:r>
      <w:r w:rsidRPr="00B242A4">
        <w:rPr>
          <w:rFonts w:ascii="Tahoma" w:hAnsi="Tahoma" w:cs="Tahoma"/>
        </w:rPr>
        <w:t>síťov</w:t>
      </w:r>
      <w:r w:rsidR="000E0210" w:rsidRPr="00B242A4">
        <w:rPr>
          <w:rFonts w:ascii="Tahoma" w:hAnsi="Tahoma" w:cs="Tahoma"/>
        </w:rPr>
        <w:t>ými</w:t>
      </w:r>
      <w:r w:rsidRPr="00B242A4">
        <w:rPr>
          <w:rFonts w:ascii="Tahoma" w:hAnsi="Tahoma" w:cs="Tahoma"/>
        </w:rPr>
        <w:t xml:space="preserve"> </w:t>
      </w:r>
      <w:r w:rsidR="00C60741" w:rsidRPr="00B242A4">
        <w:rPr>
          <w:rFonts w:ascii="Tahoma" w:hAnsi="Tahoma" w:cs="Tahoma"/>
        </w:rPr>
        <w:t>rozhraní</w:t>
      </w:r>
      <w:r w:rsidRPr="00B242A4">
        <w:rPr>
          <w:rFonts w:ascii="Tahoma" w:hAnsi="Tahoma" w:cs="Tahoma"/>
        </w:rPr>
        <w:t>mi:</w:t>
      </w:r>
    </w:p>
    <w:p w:rsidR="00FD399B" w:rsidRPr="00B242A4" w:rsidRDefault="00FD399B" w:rsidP="003164DC">
      <w:pPr>
        <w:pStyle w:val="Normal1"/>
        <w:jc w:val="both"/>
        <w:rPr>
          <w:rFonts w:ascii="Tahoma" w:hAnsi="Tahoma" w:cs="Tahoma"/>
        </w:rPr>
      </w:pPr>
    </w:p>
    <w:p w:rsidR="009E6C9E" w:rsidRPr="00B242A4" w:rsidRDefault="009E6C9E" w:rsidP="00FD399B">
      <w:pPr>
        <w:pStyle w:val="Normal1"/>
        <w:numPr>
          <w:ilvl w:val="0"/>
          <w:numId w:val="39"/>
        </w:numPr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>Eth0 - síť privátní ČSSZ</w:t>
      </w:r>
    </w:p>
    <w:p w:rsidR="009E6C9E" w:rsidRPr="00B242A4" w:rsidRDefault="009E6C9E" w:rsidP="00FD399B">
      <w:pPr>
        <w:pStyle w:val="Normal1"/>
        <w:numPr>
          <w:ilvl w:val="0"/>
          <w:numId w:val="39"/>
        </w:numPr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>Eth1 - síť</w:t>
      </w:r>
      <w:r w:rsidR="00C60741" w:rsidRPr="00B242A4">
        <w:rPr>
          <w:rFonts w:ascii="Tahoma" w:hAnsi="Tahoma" w:cs="Tahoma"/>
        </w:rPr>
        <w:t xml:space="preserve"> </w:t>
      </w:r>
      <w:proofErr w:type="spellStart"/>
      <w:r w:rsidR="00C60741" w:rsidRPr="00B242A4">
        <w:rPr>
          <w:rFonts w:ascii="Tahoma" w:hAnsi="Tahoma" w:cs="Tahoma"/>
        </w:rPr>
        <w:t>Govbone</w:t>
      </w:r>
      <w:proofErr w:type="spellEnd"/>
      <w:r w:rsidR="00C60741" w:rsidRPr="00B242A4">
        <w:rPr>
          <w:rFonts w:ascii="Tahoma" w:hAnsi="Tahoma" w:cs="Tahoma"/>
        </w:rPr>
        <w:t xml:space="preserve"> (MPSV</w:t>
      </w:r>
      <w:r w:rsidRPr="00B242A4">
        <w:rPr>
          <w:rFonts w:ascii="Tahoma" w:hAnsi="Tahoma" w:cs="Tahoma"/>
        </w:rPr>
        <w:t>, MFCR</w:t>
      </w:r>
      <w:r w:rsidR="00C60741" w:rsidRPr="00B242A4">
        <w:rPr>
          <w:rFonts w:ascii="Tahoma" w:hAnsi="Tahoma" w:cs="Tahoma"/>
        </w:rPr>
        <w:t>)</w:t>
      </w:r>
    </w:p>
    <w:p w:rsidR="009E6C9E" w:rsidRPr="00B242A4" w:rsidRDefault="009E6C9E" w:rsidP="00FD399B">
      <w:pPr>
        <w:pStyle w:val="Normal1"/>
        <w:numPr>
          <w:ilvl w:val="0"/>
          <w:numId w:val="39"/>
        </w:numPr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 xml:space="preserve">Eth2 - síť </w:t>
      </w:r>
      <w:r w:rsidR="00C60741" w:rsidRPr="00B242A4">
        <w:rPr>
          <w:rFonts w:ascii="Tahoma" w:hAnsi="Tahoma" w:cs="Tahoma"/>
        </w:rPr>
        <w:t>demilitarizované zóny (DMZ)</w:t>
      </w:r>
    </w:p>
    <w:p w:rsidR="009E6C9E" w:rsidRDefault="009E6C9E" w:rsidP="00FD399B">
      <w:pPr>
        <w:pStyle w:val="Normal1"/>
        <w:numPr>
          <w:ilvl w:val="0"/>
          <w:numId w:val="39"/>
        </w:numPr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>Eth3 - propojení nutné v režimu sdílené zátěže</w:t>
      </w:r>
    </w:p>
    <w:p w:rsidR="009D3770" w:rsidRPr="00B242A4" w:rsidRDefault="009D3770" w:rsidP="00FD399B">
      <w:pPr>
        <w:pStyle w:val="Normal1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Eth4 – </w:t>
      </w:r>
      <w:proofErr w:type="spellStart"/>
      <w:r>
        <w:rPr>
          <w:rFonts w:ascii="Tahoma" w:hAnsi="Tahoma" w:cs="Tahoma"/>
        </w:rPr>
        <w:t>GovNet</w:t>
      </w:r>
      <w:proofErr w:type="spellEnd"/>
      <w:r>
        <w:rPr>
          <w:rFonts w:ascii="Tahoma" w:hAnsi="Tahoma" w:cs="Tahoma"/>
        </w:rPr>
        <w:t xml:space="preserve"> (nevyužívá se)</w:t>
      </w:r>
    </w:p>
    <w:p w:rsidR="000E0210" w:rsidRPr="00B242A4" w:rsidRDefault="009E6C9E" w:rsidP="00FD399B">
      <w:pPr>
        <w:pStyle w:val="Normal1"/>
        <w:numPr>
          <w:ilvl w:val="0"/>
          <w:numId w:val="39"/>
        </w:numPr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>Eth5 - síť Internet</w:t>
      </w:r>
    </w:p>
    <w:p w:rsidR="009E6C9E" w:rsidRDefault="009E6C9E" w:rsidP="009E6C9E">
      <w:pPr>
        <w:pStyle w:val="Nadpis2"/>
        <w:rPr>
          <w:rFonts w:ascii="Tahoma" w:hAnsi="Tahoma" w:cs="Tahoma"/>
        </w:rPr>
      </w:pPr>
      <w:bookmarkStart w:id="17" w:name="_Toc425242434"/>
      <w:r w:rsidRPr="00B242A4">
        <w:rPr>
          <w:rFonts w:ascii="Tahoma" w:hAnsi="Tahoma" w:cs="Tahoma"/>
        </w:rPr>
        <w:lastRenderedPageBreak/>
        <w:t>D</w:t>
      </w:r>
      <w:r w:rsidR="009C31AA">
        <w:rPr>
          <w:rFonts w:ascii="Tahoma" w:hAnsi="Tahoma" w:cs="Tahoma"/>
        </w:rPr>
        <w:t>MZ infrastrukturní služby</w:t>
      </w:r>
      <w:bookmarkEnd w:id="17"/>
    </w:p>
    <w:p w:rsidR="00FD399B" w:rsidRPr="00FD399B" w:rsidRDefault="00FD399B" w:rsidP="00FD399B">
      <w:pPr>
        <w:pStyle w:val="Normal1"/>
      </w:pPr>
    </w:p>
    <w:p w:rsidR="009E6C9E" w:rsidRPr="00B242A4" w:rsidRDefault="009C31AA" w:rsidP="003164DC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Demilitarizované z</w:t>
      </w:r>
      <w:r w:rsidR="007B3F91">
        <w:rPr>
          <w:rFonts w:ascii="Tahoma" w:hAnsi="Tahoma" w:cs="Tahoma"/>
        </w:rPr>
        <w:t>ó</w:t>
      </w:r>
      <w:r>
        <w:rPr>
          <w:rFonts w:ascii="Tahoma" w:hAnsi="Tahoma" w:cs="Tahoma"/>
        </w:rPr>
        <w:t>ny na obou lokalitách</w:t>
      </w:r>
      <w:r w:rsidR="009E6C9E" w:rsidRPr="00B242A4">
        <w:rPr>
          <w:rFonts w:ascii="Tahoma" w:hAnsi="Tahoma" w:cs="Tahoma"/>
        </w:rPr>
        <w:t xml:space="preserve"> slouží </w:t>
      </w:r>
      <w:r w:rsidR="003F5762" w:rsidRPr="00B242A4">
        <w:rPr>
          <w:rFonts w:ascii="Tahoma" w:hAnsi="Tahoma" w:cs="Tahoma"/>
        </w:rPr>
        <w:t xml:space="preserve">jako bezpečnostní </w:t>
      </w:r>
      <w:r w:rsidR="007B3F91" w:rsidRPr="00B242A4">
        <w:rPr>
          <w:rFonts w:ascii="Tahoma" w:hAnsi="Tahoma" w:cs="Tahoma"/>
        </w:rPr>
        <w:t>perimetr</w:t>
      </w:r>
      <w:r w:rsidR="003F5762" w:rsidRPr="00B242A4">
        <w:rPr>
          <w:rFonts w:ascii="Tahoma" w:hAnsi="Tahoma" w:cs="Tahoma"/>
        </w:rPr>
        <w:t xml:space="preserve"> pro aplik</w:t>
      </w:r>
      <w:r w:rsidR="006D6599">
        <w:rPr>
          <w:rFonts w:ascii="Tahoma" w:hAnsi="Tahoma" w:cs="Tahoma"/>
        </w:rPr>
        <w:t>ační, webové</w:t>
      </w:r>
      <w:r w:rsidR="003164DC">
        <w:rPr>
          <w:rFonts w:ascii="Tahoma" w:hAnsi="Tahoma" w:cs="Tahoma"/>
        </w:rPr>
        <w:t xml:space="preserve"> a </w:t>
      </w:r>
      <w:r w:rsidR="006D6599">
        <w:rPr>
          <w:rFonts w:ascii="Tahoma" w:hAnsi="Tahoma" w:cs="Tahoma"/>
        </w:rPr>
        <w:t>poštovní služby</w:t>
      </w:r>
      <w:r>
        <w:rPr>
          <w:rFonts w:ascii="Tahoma" w:hAnsi="Tahoma" w:cs="Tahoma"/>
        </w:rPr>
        <w:t xml:space="preserve"> publik</w:t>
      </w:r>
      <w:r w:rsidR="00B03693">
        <w:rPr>
          <w:rFonts w:ascii="Tahoma" w:hAnsi="Tahoma" w:cs="Tahoma"/>
        </w:rPr>
        <w:t xml:space="preserve">ované </w:t>
      </w:r>
      <w:r>
        <w:rPr>
          <w:rFonts w:ascii="Tahoma" w:hAnsi="Tahoma" w:cs="Tahoma"/>
        </w:rPr>
        <w:t>do Internetu</w:t>
      </w:r>
      <w:r w:rsidR="003F5762" w:rsidRPr="00B242A4">
        <w:rPr>
          <w:rFonts w:ascii="Tahoma" w:hAnsi="Tahoma" w:cs="Tahoma"/>
        </w:rPr>
        <w:t>:</w:t>
      </w:r>
      <w:r w:rsidR="009E6C9E" w:rsidRPr="00B242A4">
        <w:rPr>
          <w:rFonts w:ascii="Tahoma" w:hAnsi="Tahoma" w:cs="Tahoma"/>
        </w:rPr>
        <w:t xml:space="preserve"> </w:t>
      </w:r>
    </w:p>
    <w:p w:rsidR="00334A7B" w:rsidRDefault="00565942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SMTP </w:t>
      </w:r>
      <w:r w:rsidR="003F5762" w:rsidRPr="00B242A4">
        <w:rPr>
          <w:rFonts w:ascii="Tahoma" w:hAnsi="Tahoma" w:cs="Tahoma"/>
        </w:rPr>
        <w:t xml:space="preserve">služby </w:t>
      </w:r>
      <w:r w:rsidR="006D6599">
        <w:rPr>
          <w:rFonts w:ascii="Tahoma" w:hAnsi="Tahoma" w:cs="Tahoma"/>
        </w:rPr>
        <w:t>–</w:t>
      </w:r>
      <w:r w:rsidR="003F5762" w:rsidRPr="00B242A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poštovní </w:t>
      </w:r>
      <w:r w:rsidR="006D6599">
        <w:rPr>
          <w:rFonts w:ascii="Tahoma" w:hAnsi="Tahoma" w:cs="Tahoma"/>
        </w:rPr>
        <w:t xml:space="preserve">Trend </w:t>
      </w:r>
      <w:proofErr w:type="spellStart"/>
      <w:r w:rsidR="006D6599">
        <w:rPr>
          <w:rFonts w:ascii="Tahoma" w:hAnsi="Tahoma" w:cs="Tahoma"/>
        </w:rPr>
        <w:t>Micro</w:t>
      </w:r>
      <w:proofErr w:type="spellEnd"/>
      <w:r w:rsidR="006D6599">
        <w:rPr>
          <w:rFonts w:ascii="Tahoma" w:hAnsi="Tahoma" w:cs="Tahoma"/>
        </w:rPr>
        <w:t xml:space="preserve"> servery</w:t>
      </w:r>
    </w:p>
    <w:p w:rsidR="00565942" w:rsidRPr="00B242A4" w:rsidRDefault="00565942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DNS služby – </w:t>
      </w:r>
      <w:r w:rsidR="007B3F91">
        <w:rPr>
          <w:rFonts w:ascii="Tahoma" w:hAnsi="Tahoma" w:cs="Tahoma"/>
        </w:rPr>
        <w:t>DNSEC</w:t>
      </w:r>
      <w:r>
        <w:rPr>
          <w:rFonts w:ascii="Tahoma" w:hAnsi="Tahoma" w:cs="Tahoma"/>
        </w:rPr>
        <w:t xml:space="preserve"> serv</w:t>
      </w:r>
      <w:r w:rsidR="007B3F91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ry </w:t>
      </w:r>
    </w:p>
    <w:p w:rsidR="006D6599" w:rsidRDefault="00334A7B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 w:rsidRPr="006D6599">
        <w:rPr>
          <w:rFonts w:ascii="Tahoma" w:hAnsi="Tahoma" w:cs="Tahoma"/>
        </w:rPr>
        <w:t>Web</w:t>
      </w:r>
      <w:r w:rsidR="003F5762" w:rsidRPr="006D6599">
        <w:rPr>
          <w:rFonts w:ascii="Tahoma" w:hAnsi="Tahoma" w:cs="Tahoma"/>
        </w:rPr>
        <w:t xml:space="preserve">ové služby - </w:t>
      </w:r>
      <w:r w:rsidR="006D6599" w:rsidRPr="006D6599">
        <w:rPr>
          <w:rFonts w:ascii="Tahoma" w:hAnsi="Tahoma" w:cs="Tahoma"/>
        </w:rPr>
        <w:t>LPS</w:t>
      </w:r>
      <w:r w:rsidR="006D6599">
        <w:rPr>
          <w:rFonts w:ascii="Tahoma" w:hAnsi="Tahoma" w:cs="Tahoma"/>
        </w:rPr>
        <w:t xml:space="preserve"> </w:t>
      </w:r>
      <w:r w:rsidR="006D6599" w:rsidRPr="006D6599">
        <w:rPr>
          <w:rFonts w:ascii="Tahoma" w:hAnsi="Tahoma" w:cs="Tahoma"/>
        </w:rPr>
        <w:t>portál</w:t>
      </w:r>
      <w:r w:rsidR="006D6599">
        <w:rPr>
          <w:rFonts w:ascii="Tahoma" w:hAnsi="Tahoma" w:cs="Tahoma"/>
        </w:rPr>
        <w:t>, PCBO objednávky</w:t>
      </w:r>
    </w:p>
    <w:p w:rsidR="00334A7B" w:rsidRPr="006D6599" w:rsidRDefault="003F5762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 w:rsidRPr="006D6599">
        <w:rPr>
          <w:rFonts w:ascii="Tahoma" w:hAnsi="Tahoma" w:cs="Tahoma"/>
        </w:rPr>
        <w:t xml:space="preserve">Aplikační služby </w:t>
      </w:r>
      <w:r w:rsidR="006D6599">
        <w:rPr>
          <w:rFonts w:ascii="Tahoma" w:hAnsi="Tahoma" w:cs="Tahoma"/>
        </w:rPr>
        <w:t>–</w:t>
      </w:r>
      <w:r w:rsidRPr="006D6599">
        <w:rPr>
          <w:rFonts w:ascii="Tahoma" w:hAnsi="Tahoma" w:cs="Tahoma"/>
        </w:rPr>
        <w:t xml:space="preserve"> </w:t>
      </w:r>
      <w:proofErr w:type="spellStart"/>
      <w:r w:rsidR="006D6599">
        <w:rPr>
          <w:rFonts w:ascii="Tahoma" w:hAnsi="Tahoma" w:cs="Tahoma"/>
        </w:rPr>
        <w:t>App</w:t>
      </w:r>
      <w:proofErr w:type="spellEnd"/>
      <w:r w:rsidR="006D6599">
        <w:rPr>
          <w:rFonts w:ascii="Tahoma" w:hAnsi="Tahoma" w:cs="Tahoma"/>
        </w:rPr>
        <w:t xml:space="preserve"> GŘ MFCR</w:t>
      </w:r>
    </w:p>
    <w:p w:rsidR="00334A7B" w:rsidRPr="00B242A4" w:rsidRDefault="006D6599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PKI</w:t>
      </w:r>
      <w:r w:rsidR="003F5762" w:rsidRPr="00B242A4">
        <w:rPr>
          <w:rFonts w:ascii="Tahoma" w:hAnsi="Tahoma" w:cs="Tahoma"/>
        </w:rPr>
        <w:t xml:space="preserve"> služby </w:t>
      </w:r>
      <w:r>
        <w:rPr>
          <w:rFonts w:ascii="Tahoma" w:hAnsi="Tahoma" w:cs="Tahoma"/>
        </w:rPr>
        <w:t>–</w:t>
      </w:r>
      <w:r w:rsidR="003F5762" w:rsidRPr="00B242A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Publikační serv</w:t>
      </w:r>
      <w:r w:rsidR="007B3F91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r </w:t>
      </w:r>
      <w:proofErr w:type="spellStart"/>
      <w:r>
        <w:rPr>
          <w:rFonts w:ascii="Tahoma" w:hAnsi="Tahoma" w:cs="Tahoma"/>
        </w:rPr>
        <w:t>crl</w:t>
      </w:r>
      <w:proofErr w:type="spellEnd"/>
      <w:r>
        <w:rPr>
          <w:rFonts w:ascii="Tahoma" w:hAnsi="Tahoma" w:cs="Tahoma"/>
        </w:rPr>
        <w:t xml:space="preserve"> pro VPN</w:t>
      </w:r>
    </w:p>
    <w:p w:rsidR="003F5762" w:rsidRDefault="003F5762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 w:rsidRPr="00B242A4">
        <w:rPr>
          <w:rFonts w:ascii="Tahoma" w:hAnsi="Tahoma" w:cs="Tahoma"/>
        </w:rPr>
        <w:t xml:space="preserve">Proxy služby </w:t>
      </w:r>
      <w:r w:rsidR="006D6599">
        <w:rPr>
          <w:rFonts w:ascii="Tahoma" w:hAnsi="Tahoma" w:cs="Tahoma"/>
        </w:rPr>
        <w:t>–</w:t>
      </w:r>
      <w:r w:rsidRPr="00B242A4">
        <w:rPr>
          <w:rFonts w:ascii="Tahoma" w:hAnsi="Tahoma" w:cs="Tahoma"/>
        </w:rPr>
        <w:t xml:space="preserve"> </w:t>
      </w:r>
      <w:proofErr w:type="spellStart"/>
      <w:r w:rsidR="006D6599">
        <w:rPr>
          <w:rFonts w:ascii="Tahoma" w:hAnsi="Tahoma" w:cs="Tahoma"/>
        </w:rPr>
        <w:t>Upstraem</w:t>
      </w:r>
      <w:proofErr w:type="spellEnd"/>
      <w:r w:rsidR="006D6599">
        <w:rPr>
          <w:rFonts w:ascii="Tahoma" w:hAnsi="Tahoma" w:cs="Tahoma"/>
        </w:rPr>
        <w:t xml:space="preserve"> </w:t>
      </w:r>
      <w:proofErr w:type="spellStart"/>
      <w:r w:rsidR="006D6599">
        <w:rPr>
          <w:rFonts w:ascii="Tahoma" w:hAnsi="Tahoma" w:cs="Tahoma"/>
        </w:rPr>
        <w:t>proxy</w:t>
      </w:r>
      <w:proofErr w:type="spellEnd"/>
      <w:r w:rsidR="006D6599">
        <w:rPr>
          <w:rFonts w:ascii="Tahoma" w:hAnsi="Tahoma" w:cs="Tahoma"/>
        </w:rPr>
        <w:t xml:space="preserve"> servery</w:t>
      </w:r>
    </w:p>
    <w:p w:rsidR="006D6599" w:rsidRDefault="006D6599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Citrix</w:t>
      </w:r>
      <w:proofErr w:type="spellEnd"/>
      <w:r>
        <w:rPr>
          <w:rFonts w:ascii="Tahoma" w:hAnsi="Tahoma" w:cs="Tahoma"/>
        </w:rPr>
        <w:t xml:space="preserve"> – </w:t>
      </w:r>
      <w:proofErr w:type="spellStart"/>
      <w:r>
        <w:rPr>
          <w:rFonts w:ascii="Tahoma" w:hAnsi="Tahoma" w:cs="Tahoma"/>
        </w:rPr>
        <w:t>Netscaler</w:t>
      </w:r>
      <w:proofErr w:type="spellEnd"/>
      <w:r>
        <w:rPr>
          <w:rFonts w:ascii="Tahoma" w:hAnsi="Tahoma" w:cs="Tahoma"/>
        </w:rPr>
        <w:t xml:space="preserve"> servery</w:t>
      </w:r>
    </w:p>
    <w:p w:rsidR="006D6599" w:rsidRDefault="006D6599" w:rsidP="003164DC">
      <w:pPr>
        <w:pStyle w:val="Normal1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Symantec – LU servery</w:t>
      </w:r>
    </w:p>
    <w:p w:rsidR="00DE6EB8" w:rsidRPr="00B242A4" w:rsidRDefault="00DE6EB8" w:rsidP="00DE6EB8">
      <w:pPr>
        <w:pStyle w:val="Normal1"/>
        <w:ind w:left="360"/>
        <w:rPr>
          <w:rFonts w:ascii="Tahoma" w:hAnsi="Tahoma" w:cs="Tahoma"/>
        </w:rPr>
      </w:pPr>
    </w:p>
    <w:p w:rsidR="00DE6EB8" w:rsidRDefault="00DE6EB8" w:rsidP="00DE6EB8">
      <w:pPr>
        <w:pStyle w:val="Nadpis2"/>
        <w:rPr>
          <w:rFonts w:ascii="Tahoma" w:hAnsi="Tahoma" w:cs="Tahoma"/>
        </w:rPr>
      </w:pPr>
      <w:bookmarkStart w:id="18" w:name="_Toc425242435"/>
      <w:r>
        <w:rPr>
          <w:rFonts w:ascii="Tahoma" w:hAnsi="Tahoma" w:cs="Tahoma"/>
        </w:rPr>
        <w:t>Přístup na Internet z</w:t>
      </w:r>
      <w:r w:rsidR="00565942">
        <w:rPr>
          <w:rFonts w:ascii="Tahoma" w:hAnsi="Tahoma" w:cs="Tahoma"/>
        </w:rPr>
        <w:t> </w:t>
      </w:r>
      <w:r>
        <w:rPr>
          <w:rFonts w:ascii="Tahoma" w:hAnsi="Tahoma" w:cs="Tahoma"/>
        </w:rPr>
        <w:t>aplikační</w:t>
      </w:r>
      <w:r w:rsidR="00565942">
        <w:rPr>
          <w:rFonts w:ascii="Tahoma" w:hAnsi="Tahoma" w:cs="Tahoma"/>
        </w:rPr>
        <w:t xml:space="preserve"> vrstvy</w:t>
      </w:r>
      <w:bookmarkEnd w:id="18"/>
    </w:p>
    <w:p w:rsidR="00FD399B" w:rsidRPr="00FD399B" w:rsidRDefault="00FD399B" w:rsidP="00FD399B">
      <w:pPr>
        <w:pStyle w:val="Normal1"/>
      </w:pPr>
    </w:p>
    <w:p w:rsidR="00DE6EB8" w:rsidRPr="00B242A4" w:rsidRDefault="006D6599" w:rsidP="003164DC">
      <w:pPr>
        <w:pStyle w:val="Normal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Přístup na I</w:t>
      </w:r>
      <w:r w:rsidR="00DE6EB8">
        <w:rPr>
          <w:rFonts w:ascii="Tahoma" w:hAnsi="Tahoma" w:cs="Tahoma"/>
        </w:rPr>
        <w:t xml:space="preserve">nternet z vrstvy aplikačních serverů je možný pouze prostřednictvím </w:t>
      </w:r>
      <w:r>
        <w:rPr>
          <w:rFonts w:ascii="Tahoma" w:hAnsi="Tahoma" w:cs="Tahoma"/>
        </w:rPr>
        <w:t xml:space="preserve">B2B kanálu </w:t>
      </w:r>
      <w:r w:rsidR="006F56D8">
        <w:rPr>
          <w:rFonts w:ascii="Tahoma" w:hAnsi="Tahoma" w:cs="Tahoma"/>
        </w:rPr>
        <w:t>zakončené</w:t>
      </w:r>
      <w:r>
        <w:rPr>
          <w:rFonts w:ascii="Tahoma" w:hAnsi="Tahoma" w:cs="Tahoma"/>
        </w:rPr>
        <w:t xml:space="preserve">m na </w:t>
      </w:r>
      <w:r w:rsidR="00565942">
        <w:rPr>
          <w:rFonts w:ascii="Tahoma" w:hAnsi="Tahoma" w:cs="Tahoma"/>
        </w:rPr>
        <w:t xml:space="preserve">aktivním prvku </w:t>
      </w:r>
      <w:r w:rsidR="00BC3D0E">
        <w:rPr>
          <w:rFonts w:ascii="Tahoma" w:hAnsi="Tahoma" w:cs="Tahoma"/>
        </w:rPr>
        <w:t xml:space="preserve">Cisco </w:t>
      </w:r>
      <w:r>
        <w:rPr>
          <w:rFonts w:ascii="Tahoma" w:hAnsi="Tahoma" w:cs="Tahoma"/>
        </w:rPr>
        <w:t>ASA v </w:t>
      </w:r>
      <w:r w:rsidR="003164DC">
        <w:rPr>
          <w:rFonts w:ascii="Tahoma" w:hAnsi="Tahoma" w:cs="Tahoma"/>
        </w:rPr>
        <w:t>DMZ</w:t>
      </w:r>
      <w:r>
        <w:rPr>
          <w:rFonts w:ascii="Tahoma" w:hAnsi="Tahoma" w:cs="Tahoma"/>
        </w:rPr>
        <w:t xml:space="preserve">. </w:t>
      </w:r>
      <w:r w:rsidR="00565942">
        <w:rPr>
          <w:rFonts w:ascii="Tahoma" w:hAnsi="Tahoma" w:cs="Tahoma"/>
        </w:rPr>
        <w:t>Provoz z </w:t>
      </w:r>
      <w:r w:rsidR="00C5449A">
        <w:rPr>
          <w:rFonts w:ascii="Tahoma" w:hAnsi="Tahoma" w:cs="Tahoma"/>
        </w:rPr>
        <w:t xml:space="preserve">aplikačních serverů </w:t>
      </w:r>
      <w:r w:rsidR="00565942">
        <w:rPr>
          <w:rFonts w:ascii="Tahoma" w:hAnsi="Tahoma" w:cs="Tahoma"/>
        </w:rPr>
        <w:t xml:space="preserve">do </w:t>
      </w:r>
      <w:r w:rsidR="00C5449A">
        <w:rPr>
          <w:rFonts w:ascii="Tahoma" w:hAnsi="Tahoma" w:cs="Tahoma"/>
        </w:rPr>
        <w:t xml:space="preserve">Internetu je jednosměrný </w:t>
      </w:r>
      <w:r w:rsidR="00565942">
        <w:rPr>
          <w:rFonts w:ascii="Tahoma" w:hAnsi="Tahoma" w:cs="Tahoma"/>
        </w:rPr>
        <w:t xml:space="preserve">a </w:t>
      </w:r>
      <w:r w:rsidR="00C5449A">
        <w:rPr>
          <w:rFonts w:ascii="Tahoma" w:hAnsi="Tahoma" w:cs="Tahoma"/>
        </w:rPr>
        <w:t xml:space="preserve">je </w:t>
      </w:r>
      <w:r w:rsidR="00565942">
        <w:rPr>
          <w:rFonts w:ascii="Tahoma" w:hAnsi="Tahoma" w:cs="Tahoma"/>
        </w:rPr>
        <w:t>omezen na</w:t>
      </w:r>
      <w:r>
        <w:rPr>
          <w:rFonts w:ascii="Tahoma" w:hAnsi="Tahoma" w:cs="Tahoma"/>
        </w:rPr>
        <w:t xml:space="preserve"> desti</w:t>
      </w:r>
      <w:r w:rsidR="00565942">
        <w:rPr>
          <w:rFonts w:ascii="Tahoma" w:hAnsi="Tahoma" w:cs="Tahoma"/>
        </w:rPr>
        <w:t>nace, k</w:t>
      </w:r>
      <w:r w:rsidR="006F56D8">
        <w:rPr>
          <w:rFonts w:ascii="Tahoma" w:hAnsi="Tahoma" w:cs="Tahoma"/>
        </w:rPr>
        <w:t xml:space="preserve">teré </w:t>
      </w:r>
      <w:r w:rsidR="00565942">
        <w:rPr>
          <w:rFonts w:ascii="Tahoma" w:hAnsi="Tahoma" w:cs="Tahoma"/>
        </w:rPr>
        <w:t xml:space="preserve">jsou zaneseny v pravidlech na </w:t>
      </w:r>
      <w:r>
        <w:rPr>
          <w:rFonts w:ascii="Tahoma" w:hAnsi="Tahoma" w:cs="Tahoma"/>
        </w:rPr>
        <w:t>firewalle</w:t>
      </w:r>
      <w:r w:rsidR="00565942">
        <w:rPr>
          <w:rFonts w:ascii="Tahoma" w:hAnsi="Tahoma" w:cs="Tahoma"/>
        </w:rPr>
        <w:t>ch</w:t>
      </w:r>
      <w:r>
        <w:rPr>
          <w:rFonts w:ascii="Tahoma" w:hAnsi="Tahoma" w:cs="Tahoma"/>
        </w:rPr>
        <w:t xml:space="preserve">. </w:t>
      </w:r>
    </w:p>
    <w:p w:rsidR="00334A7B" w:rsidRDefault="00334A7B" w:rsidP="003164DC">
      <w:pPr>
        <w:pStyle w:val="Normal1"/>
        <w:jc w:val="both"/>
        <w:rPr>
          <w:rFonts w:ascii="Tahoma" w:hAnsi="Tahoma" w:cs="Tahoma"/>
        </w:rPr>
      </w:pPr>
    </w:p>
    <w:sectPr w:rsidR="00334A7B">
      <w:headerReference w:type="even" r:id="rId11"/>
      <w:headerReference w:type="default" r:id="rId12"/>
      <w:headerReference w:type="first" r:id="rId13"/>
      <w:pgSz w:w="11906" w:h="16838" w:code="9"/>
      <w:pgMar w:top="1701" w:right="1418" w:bottom="1418" w:left="1418" w:header="567" w:footer="851" w:gutter="56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80" w:rsidRDefault="00AF2180">
      <w:r>
        <w:separator/>
      </w:r>
    </w:p>
  </w:endnote>
  <w:endnote w:type="continuationSeparator" w:id="0">
    <w:p w:rsidR="00AF2180" w:rsidRDefault="00AF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8" w:rsidRPr="00BA1A29" w:rsidRDefault="00DB5CD8" w:rsidP="006F7F87">
    <w:pPr>
      <w:pStyle w:val="Zpat"/>
      <w:pBdr>
        <w:top w:val="single" w:sz="4" w:space="0" w:color="auto"/>
      </w:pBdr>
      <w:tabs>
        <w:tab w:val="clear" w:pos="567"/>
        <w:tab w:val="clear" w:pos="4622"/>
        <w:tab w:val="clear" w:pos="9214"/>
        <w:tab w:val="center" w:pos="4253"/>
        <w:tab w:val="right" w:pos="8505"/>
      </w:tabs>
      <w:rPr>
        <w:rFonts w:ascii="Tahoma" w:hAnsi="Tahoma" w:cs="Tahoma"/>
        <w:sz w:val="18"/>
        <w:szCs w:val="18"/>
      </w:rPr>
    </w:pPr>
    <w:r>
      <w:rPr>
        <w:rFonts w:ascii="Arial Narrow" w:hAnsi="Arial Narrow"/>
      </w:rPr>
      <w:tab/>
    </w:r>
    <w:r w:rsidRPr="00BA1A29">
      <w:rPr>
        <w:rFonts w:ascii="Tahoma" w:hAnsi="Tahoma" w:cs="Tahoma"/>
        <w:sz w:val="18"/>
        <w:szCs w:val="18"/>
      </w:rPr>
      <w:t xml:space="preserve">Strana </w:t>
    </w:r>
    <w:r w:rsidRPr="00BA1A29">
      <w:rPr>
        <w:rFonts w:ascii="Tahoma" w:hAnsi="Tahoma" w:cs="Tahoma"/>
        <w:sz w:val="18"/>
        <w:szCs w:val="18"/>
      </w:rPr>
      <w:fldChar w:fldCharType="begin"/>
    </w:r>
    <w:r w:rsidRPr="00BA1A29">
      <w:rPr>
        <w:rFonts w:ascii="Tahoma" w:hAnsi="Tahoma" w:cs="Tahoma"/>
        <w:sz w:val="18"/>
        <w:szCs w:val="18"/>
      </w:rPr>
      <w:instrText>PAGE</w:instrText>
    </w:r>
    <w:r w:rsidRPr="00BA1A29">
      <w:rPr>
        <w:rFonts w:ascii="Tahoma" w:hAnsi="Tahoma" w:cs="Tahoma"/>
        <w:sz w:val="18"/>
        <w:szCs w:val="18"/>
      </w:rPr>
      <w:fldChar w:fldCharType="separate"/>
    </w:r>
    <w:r w:rsidR="00F222EB">
      <w:rPr>
        <w:rFonts w:ascii="Tahoma" w:hAnsi="Tahoma" w:cs="Tahoma"/>
        <w:noProof/>
        <w:sz w:val="18"/>
        <w:szCs w:val="18"/>
      </w:rPr>
      <w:t>4</w:t>
    </w:r>
    <w:r w:rsidRPr="00BA1A29">
      <w:rPr>
        <w:rFonts w:ascii="Tahoma" w:hAnsi="Tahoma" w:cs="Tahoma"/>
        <w:sz w:val="18"/>
        <w:szCs w:val="18"/>
      </w:rPr>
      <w:fldChar w:fldCharType="end"/>
    </w:r>
    <w:r w:rsidRPr="00BA1A29">
      <w:rPr>
        <w:rFonts w:ascii="Tahoma" w:hAnsi="Tahoma" w:cs="Tahoma"/>
        <w:sz w:val="18"/>
        <w:szCs w:val="18"/>
      </w:rPr>
      <w:t xml:space="preserve"> z </w:t>
    </w:r>
    <w:r w:rsidRPr="00BA1A29">
      <w:rPr>
        <w:rFonts w:ascii="Tahoma" w:hAnsi="Tahoma" w:cs="Tahoma"/>
        <w:sz w:val="18"/>
        <w:szCs w:val="18"/>
      </w:rPr>
      <w:fldChar w:fldCharType="begin"/>
    </w:r>
    <w:r w:rsidRPr="00BA1A29">
      <w:rPr>
        <w:rFonts w:ascii="Tahoma" w:hAnsi="Tahoma" w:cs="Tahoma"/>
        <w:sz w:val="18"/>
        <w:szCs w:val="18"/>
      </w:rPr>
      <w:instrText xml:space="preserve"> NUMPAGES  \* MERGEFORMAT </w:instrText>
    </w:r>
    <w:r w:rsidRPr="00BA1A29">
      <w:rPr>
        <w:rFonts w:ascii="Tahoma" w:hAnsi="Tahoma" w:cs="Tahoma"/>
        <w:sz w:val="18"/>
        <w:szCs w:val="18"/>
      </w:rPr>
      <w:fldChar w:fldCharType="separate"/>
    </w:r>
    <w:r w:rsidR="00F222EB">
      <w:rPr>
        <w:rFonts w:ascii="Tahoma" w:hAnsi="Tahoma" w:cs="Tahoma"/>
        <w:noProof/>
        <w:sz w:val="18"/>
        <w:szCs w:val="18"/>
      </w:rPr>
      <w:t>4</w:t>
    </w:r>
    <w:r w:rsidRPr="00BA1A29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80" w:rsidRDefault="00AF2180">
      <w:r>
        <w:separator/>
      </w:r>
    </w:p>
  </w:footnote>
  <w:footnote w:type="continuationSeparator" w:id="0">
    <w:p w:rsidR="00AF2180" w:rsidRDefault="00AF2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8" w:rsidRDefault="003164DC" w:rsidP="003164DC">
    <w:pPr>
      <w:pStyle w:val="Zhlav"/>
      <w:ind w:left="-1985"/>
    </w:pPr>
    <w:r>
      <w:rPr>
        <w:noProof/>
      </w:rPr>
      <w:drawing>
        <wp:inline distT="0" distB="0" distL="0" distR="0" wp14:anchorId="5B1A5F82" wp14:editId="1DCED944">
          <wp:extent cx="7536873" cy="717080"/>
          <wp:effectExtent l="0" t="0" r="0" b="698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zalni_logo_b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02" cy="718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8" w:rsidRDefault="003164DC" w:rsidP="003164DC">
    <w:pPr>
      <w:pStyle w:val="Zhlav"/>
      <w:ind w:left="-1985"/>
    </w:pPr>
    <w:r>
      <w:rPr>
        <w:noProof/>
      </w:rPr>
      <w:drawing>
        <wp:inline distT="0" distB="0" distL="0" distR="0" wp14:anchorId="2371D3C8" wp14:editId="60D65D78">
          <wp:extent cx="7550727" cy="718398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ekce5_barev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86" cy="719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8" w:rsidRDefault="00DB5CD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8" w:rsidRDefault="00DB5CD8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8" w:rsidRDefault="00DB5C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742EE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52C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A8D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B460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EED4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A24C9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9C69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7AD1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985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B08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0"/>
      <w:lvlJc w:val="left"/>
      <w:pPr>
        <w:ind w:left="1276" w:firstLine="0"/>
      </w:pPr>
    </w:lvl>
    <w:lvl w:ilvl="1">
      <w:start w:val="1"/>
      <w:numFmt w:val="decimal"/>
      <w:pStyle w:val="Nadpis2"/>
      <w:lvlText w:val="%1.%2"/>
      <w:legacy w:legacy="1" w:legacySpace="0" w:legacyIndent="0"/>
      <w:lvlJc w:val="left"/>
      <w:pPr>
        <w:ind w:left="1276" w:firstLine="0"/>
      </w:pPr>
    </w:lvl>
    <w:lvl w:ilvl="2">
      <w:start w:val="1"/>
      <w:numFmt w:val="decimal"/>
      <w:pStyle w:val="Nadpis3"/>
      <w:lvlText w:val="%1.%2.%3"/>
      <w:legacy w:legacy="1" w:legacySpace="0" w:legacyIndent="0"/>
      <w:lvlJc w:val="left"/>
      <w:pPr>
        <w:ind w:left="1276" w:firstLine="0"/>
      </w:pPr>
    </w:lvl>
    <w:lvl w:ilvl="3">
      <w:start w:val="1"/>
      <w:numFmt w:val="decimal"/>
      <w:pStyle w:val="Nadpis4"/>
      <w:lvlText w:val="%1.%2.%3.%4"/>
      <w:legacy w:legacy="1" w:legacySpace="0" w:legacyIndent="0"/>
      <w:lvlJc w:val="left"/>
      <w:pPr>
        <w:ind w:left="1276" w:firstLine="0"/>
      </w:pPr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1">
    <w:nsid w:val="026E6662"/>
    <w:multiLevelType w:val="hybridMultilevel"/>
    <w:tmpl w:val="0FEAE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33B239E"/>
    <w:multiLevelType w:val="multilevel"/>
    <w:tmpl w:val="44003CEC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0EE93D0B"/>
    <w:multiLevelType w:val="singleLevel"/>
    <w:tmpl w:val="4CA8240A"/>
    <w:lvl w:ilvl="0">
      <w:start w:val="1"/>
      <w:numFmt w:val="bullet"/>
      <w:pStyle w:val="Bullet6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4">
    <w:nsid w:val="1CC90885"/>
    <w:multiLevelType w:val="hybridMultilevel"/>
    <w:tmpl w:val="0A603E4E"/>
    <w:lvl w:ilvl="0" w:tplc="029EA07C"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5">
    <w:nsid w:val="209956A8"/>
    <w:multiLevelType w:val="hybridMultilevel"/>
    <w:tmpl w:val="5A9C7C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3B3E27"/>
    <w:multiLevelType w:val="hybridMultilevel"/>
    <w:tmpl w:val="35542988"/>
    <w:lvl w:ilvl="0" w:tplc="029EA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D7057C"/>
    <w:multiLevelType w:val="multilevel"/>
    <w:tmpl w:val="77C66EB2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B5A1EFF"/>
    <w:multiLevelType w:val="singleLevel"/>
    <w:tmpl w:val="021E8298"/>
    <w:lvl w:ilvl="0">
      <w:start w:val="1"/>
      <w:numFmt w:val="bullet"/>
      <w:pStyle w:val="Bulle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9">
    <w:nsid w:val="3D4F3343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ED8161F"/>
    <w:multiLevelType w:val="hybridMultilevel"/>
    <w:tmpl w:val="98AA5132"/>
    <w:lvl w:ilvl="0" w:tplc="CB74D66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35D79"/>
    <w:multiLevelType w:val="multilevel"/>
    <w:tmpl w:val="F7D8BDD2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389668B"/>
    <w:multiLevelType w:val="multilevel"/>
    <w:tmpl w:val="68CCF8C8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01F2AAE"/>
    <w:multiLevelType w:val="multilevel"/>
    <w:tmpl w:val="11A67D42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6944E18"/>
    <w:multiLevelType w:val="multilevel"/>
    <w:tmpl w:val="7D1E8B86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8"/>
        </w:tabs>
        <w:ind w:left="243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12"/>
  </w:num>
  <w:num w:numId="5">
    <w:abstractNumId w:val="24"/>
  </w:num>
  <w:num w:numId="6">
    <w:abstractNumId w:val="17"/>
  </w:num>
  <w:num w:numId="7">
    <w:abstractNumId w:val="19"/>
  </w:num>
  <w:num w:numId="8">
    <w:abstractNumId w:val="11"/>
  </w:num>
  <w:num w:numId="9">
    <w:abstractNumId w:val="21"/>
  </w:num>
  <w:num w:numId="10">
    <w:abstractNumId w:val="22"/>
  </w:num>
  <w:num w:numId="11">
    <w:abstractNumId w:val="23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6"/>
  </w:num>
  <w:num w:numId="37">
    <w:abstractNumId w:val="14"/>
  </w:num>
  <w:num w:numId="38">
    <w:abstractNumId w:val="15"/>
  </w:num>
  <w:num w:numId="39">
    <w:abstractNumId w:val="2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emec Bronislav">
    <w15:presenceInfo w15:providerId="AD" w15:userId="S-1-5-21-135875432-1597798021-681445708-54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activeWritingStyle w:appName="MSWord" w:lang="en-US" w:vendorID="8" w:dllVersion="513" w:checkStyle="1"/>
  <w:activeWritingStyle w:appName="MSWord" w:lang="cs-CZ" w:vendorID="7" w:dllVersion="514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C8"/>
    <w:rsid w:val="00020336"/>
    <w:rsid w:val="0002193B"/>
    <w:rsid w:val="00024041"/>
    <w:rsid w:val="00040E68"/>
    <w:rsid w:val="0006441C"/>
    <w:rsid w:val="00092FA5"/>
    <w:rsid w:val="000B077B"/>
    <w:rsid w:val="000C49C0"/>
    <w:rsid w:val="000E0210"/>
    <w:rsid w:val="0015432E"/>
    <w:rsid w:val="001617C4"/>
    <w:rsid w:val="0017345C"/>
    <w:rsid w:val="00174C06"/>
    <w:rsid w:val="0019259F"/>
    <w:rsid w:val="001A4D21"/>
    <w:rsid w:val="00205063"/>
    <w:rsid w:val="0020730B"/>
    <w:rsid w:val="002263B3"/>
    <w:rsid w:val="0025798A"/>
    <w:rsid w:val="00272CBE"/>
    <w:rsid w:val="00286135"/>
    <w:rsid w:val="00295A2C"/>
    <w:rsid w:val="002E4AD6"/>
    <w:rsid w:val="0031502A"/>
    <w:rsid w:val="003164DC"/>
    <w:rsid w:val="00334A7B"/>
    <w:rsid w:val="00335DAB"/>
    <w:rsid w:val="00357BFB"/>
    <w:rsid w:val="003A5E66"/>
    <w:rsid w:val="003D403B"/>
    <w:rsid w:val="003F5762"/>
    <w:rsid w:val="004745CC"/>
    <w:rsid w:val="004A3ECC"/>
    <w:rsid w:val="004E34F7"/>
    <w:rsid w:val="00536BA8"/>
    <w:rsid w:val="00540958"/>
    <w:rsid w:val="00565942"/>
    <w:rsid w:val="00587C3C"/>
    <w:rsid w:val="00606C76"/>
    <w:rsid w:val="0062651A"/>
    <w:rsid w:val="006417CC"/>
    <w:rsid w:val="00647CBC"/>
    <w:rsid w:val="00661344"/>
    <w:rsid w:val="006718AD"/>
    <w:rsid w:val="006A7DAA"/>
    <w:rsid w:val="006D6599"/>
    <w:rsid w:val="006E39DF"/>
    <w:rsid w:val="006E528C"/>
    <w:rsid w:val="006F56D8"/>
    <w:rsid w:val="006F7F87"/>
    <w:rsid w:val="007061A8"/>
    <w:rsid w:val="0074562B"/>
    <w:rsid w:val="007A1EFF"/>
    <w:rsid w:val="007B3F91"/>
    <w:rsid w:val="007C4EC6"/>
    <w:rsid w:val="00800E56"/>
    <w:rsid w:val="00803346"/>
    <w:rsid w:val="008972C8"/>
    <w:rsid w:val="008B200E"/>
    <w:rsid w:val="008D05E9"/>
    <w:rsid w:val="008F0B65"/>
    <w:rsid w:val="008F6DBD"/>
    <w:rsid w:val="00914015"/>
    <w:rsid w:val="00922C99"/>
    <w:rsid w:val="009263FB"/>
    <w:rsid w:val="00932162"/>
    <w:rsid w:val="009804D6"/>
    <w:rsid w:val="0098103A"/>
    <w:rsid w:val="00987C5A"/>
    <w:rsid w:val="009C31AA"/>
    <w:rsid w:val="009D3770"/>
    <w:rsid w:val="009E6C9E"/>
    <w:rsid w:val="009F4FF7"/>
    <w:rsid w:val="00A00B85"/>
    <w:rsid w:val="00A21E50"/>
    <w:rsid w:val="00A94E45"/>
    <w:rsid w:val="00AA01E5"/>
    <w:rsid w:val="00AA0C8C"/>
    <w:rsid w:val="00AC2F8B"/>
    <w:rsid w:val="00AC7568"/>
    <w:rsid w:val="00AF2180"/>
    <w:rsid w:val="00B03693"/>
    <w:rsid w:val="00B242A4"/>
    <w:rsid w:val="00B61B33"/>
    <w:rsid w:val="00B85ABD"/>
    <w:rsid w:val="00BA1A29"/>
    <w:rsid w:val="00BC3A68"/>
    <w:rsid w:val="00BC3D0E"/>
    <w:rsid w:val="00C411EC"/>
    <w:rsid w:val="00C5449A"/>
    <w:rsid w:val="00C60741"/>
    <w:rsid w:val="00C861FF"/>
    <w:rsid w:val="00CF6DE3"/>
    <w:rsid w:val="00D128AB"/>
    <w:rsid w:val="00D15D22"/>
    <w:rsid w:val="00D200D2"/>
    <w:rsid w:val="00D24122"/>
    <w:rsid w:val="00D81249"/>
    <w:rsid w:val="00D97A07"/>
    <w:rsid w:val="00DB37CF"/>
    <w:rsid w:val="00DB5CD8"/>
    <w:rsid w:val="00DE0A93"/>
    <w:rsid w:val="00DE504B"/>
    <w:rsid w:val="00DE6EB8"/>
    <w:rsid w:val="00E05152"/>
    <w:rsid w:val="00E12F62"/>
    <w:rsid w:val="00E507BF"/>
    <w:rsid w:val="00E5147C"/>
    <w:rsid w:val="00F21827"/>
    <w:rsid w:val="00F222EB"/>
    <w:rsid w:val="00F86503"/>
    <w:rsid w:val="00FA59B6"/>
    <w:rsid w:val="00FC7ACA"/>
    <w:rsid w:val="00FD399B"/>
    <w:rsid w:val="00FD3D0B"/>
    <w:rsid w:val="00F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al1"/>
    <w:link w:val="Nadpis1Char"/>
    <w:qFormat/>
    <w:pPr>
      <w:keepNext/>
      <w:keepLines/>
      <w:numPr>
        <w:numId w:val="20"/>
      </w:numPr>
      <w:pBdr>
        <w:bottom w:val="single" w:sz="12" w:space="1" w:color="auto"/>
      </w:pBdr>
      <w:spacing w:before="360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basedOn w:val="Nadpis1"/>
    <w:next w:val="Normal1"/>
    <w:link w:val="Nadpis2Char"/>
    <w:qFormat/>
    <w:pPr>
      <w:numPr>
        <w:ilvl w:val="1"/>
      </w:numPr>
      <w:pBdr>
        <w:bottom w:val="single" w:sz="6" w:space="1" w:color="auto"/>
      </w:pBdr>
      <w:tabs>
        <w:tab w:val="num" w:pos="360"/>
      </w:tabs>
      <w:spacing w:before="300"/>
      <w:ind w:left="992" w:hanging="992"/>
      <w:outlineLvl w:val="1"/>
    </w:pPr>
    <w:rPr>
      <w:caps w:val="0"/>
      <w:sz w:val="22"/>
    </w:rPr>
  </w:style>
  <w:style w:type="paragraph" w:styleId="Nadpis3">
    <w:name w:val="heading 3"/>
    <w:basedOn w:val="Nadpis2"/>
    <w:next w:val="Normal1"/>
    <w:qFormat/>
    <w:pPr>
      <w:numPr>
        <w:ilvl w:val="2"/>
      </w:numPr>
      <w:pBdr>
        <w:bottom w:val="none" w:sz="0" w:space="0" w:color="auto"/>
      </w:pBdr>
      <w:tabs>
        <w:tab w:val="num" w:pos="360"/>
      </w:tabs>
      <w:ind w:left="992" w:hanging="992"/>
      <w:outlineLvl w:val="2"/>
    </w:pPr>
  </w:style>
  <w:style w:type="paragraph" w:styleId="Nadpis4">
    <w:name w:val="heading 4"/>
    <w:basedOn w:val="Nadpis3"/>
    <w:next w:val="Normal1"/>
    <w:qFormat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qFormat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qFormat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qFormat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qFormat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qFormat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2">
    <w:name w:val="Normal2"/>
    <w:basedOn w:val="Normal1"/>
    <w:pPr>
      <w:spacing w:before="120"/>
    </w:pPr>
  </w:style>
  <w:style w:type="paragraph" w:styleId="Obsah4">
    <w:name w:val="toc 4"/>
    <w:basedOn w:val="Obsah3"/>
    <w:semiHidden/>
    <w:pPr>
      <w:ind w:left="2694"/>
    </w:pPr>
  </w:style>
  <w:style w:type="paragraph" w:styleId="Obsah3">
    <w:name w:val="toc 3"/>
    <w:basedOn w:val="Obsah2"/>
    <w:next w:val="Normln"/>
    <w:semiHidden/>
    <w:pPr>
      <w:ind w:left="1843" w:hanging="851"/>
    </w:pPr>
  </w:style>
  <w:style w:type="paragraph" w:styleId="Obsah2">
    <w:name w:val="toc 2"/>
    <w:basedOn w:val="Obsah1"/>
    <w:next w:val="Normln"/>
    <w:uiPriority w:val="39"/>
    <w:pPr>
      <w:ind w:left="992" w:hanging="567"/>
    </w:pPr>
    <w:rPr>
      <w:caps w:val="0"/>
    </w:rPr>
  </w:style>
  <w:style w:type="paragraph" w:styleId="Obsah1">
    <w:name w:val="toc 1"/>
    <w:basedOn w:val="Normln"/>
    <w:next w:val="Normln"/>
    <w:uiPriority w:val="39"/>
    <w:pPr>
      <w:tabs>
        <w:tab w:val="right" w:leader="dot" w:pos="8505"/>
      </w:tabs>
      <w:ind w:left="425" w:hanging="425"/>
    </w:pPr>
    <w:rPr>
      <w:caps/>
    </w:rPr>
  </w:style>
  <w:style w:type="paragraph" w:styleId="Zpat">
    <w:name w:val="footer"/>
    <w:basedOn w:val="Normln"/>
    <w:pPr>
      <w:tabs>
        <w:tab w:val="left" w:pos="567"/>
        <w:tab w:val="center" w:pos="4622"/>
        <w:tab w:val="right" w:pos="9214"/>
      </w:tabs>
    </w:pPr>
    <w:rPr>
      <w:sz w:val="16"/>
    </w:rPr>
  </w:style>
  <w:style w:type="paragraph" w:customStyle="1" w:styleId="Program">
    <w:name w:val="Program"/>
    <w:basedOn w:val="Normal3"/>
    <w:rPr>
      <w:rFonts w:ascii="Courier New" w:hAnsi="Courier New"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505"/>
      </w:tabs>
      <w:ind w:left="400" w:hanging="400"/>
    </w:pPr>
    <w:rPr>
      <w:noProof/>
    </w:rPr>
  </w:style>
  <w:style w:type="paragraph" w:styleId="Obsah5">
    <w:name w:val="toc 5"/>
    <w:basedOn w:val="Obsah4"/>
    <w:next w:val="Normln"/>
    <w:semiHidden/>
    <w:pPr>
      <w:ind w:left="3261"/>
    </w:pPr>
  </w:style>
  <w:style w:type="paragraph" w:styleId="Obsah6">
    <w:name w:val="toc 6"/>
    <w:basedOn w:val="Obsah5"/>
    <w:next w:val="Normln"/>
    <w:semiHidden/>
    <w:pPr>
      <w:ind w:left="3828"/>
    </w:p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621"/>
        <w:tab w:val="right" w:pos="9214"/>
      </w:tabs>
    </w:pPr>
    <w:rPr>
      <w:b/>
    </w:rPr>
  </w:style>
  <w:style w:type="paragraph" w:styleId="Titulek">
    <w:name w:val="caption"/>
    <w:basedOn w:val="Normal1"/>
    <w:next w:val="Normal1"/>
    <w:qFormat/>
    <w:pPr>
      <w:spacing w:after="120"/>
    </w:pPr>
    <w:rPr>
      <w:rFonts w:ascii="Arial Narrow" w:hAnsi="Arial Narrow"/>
      <w:b/>
    </w:rPr>
  </w:style>
  <w:style w:type="character" w:customStyle="1" w:styleId="Normal1Char">
    <w:name w:val="Normal1 Char"/>
    <w:link w:val="Normal1"/>
    <w:rPr>
      <w:sz w:val="22"/>
      <w:lang w:val="cs-CZ" w:eastAsia="en-US" w:bidi="ar-SA"/>
    </w:rPr>
  </w:style>
  <w:style w:type="table" w:styleId="Mkatabulky">
    <w:name w:val="Table Grid"/>
    <w:basedOn w:val="Normlntabulka"/>
    <w:pPr>
      <w:tabs>
        <w:tab w:val="left" w:pos="992"/>
      </w:tabs>
      <w:spacing w:before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n"/>
    <w:link w:val="Normal1Char"/>
  </w:style>
  <w:style w:type="paragraph" w:customStyle="1" w:styleId="Bullet6">
    <w:name w:val="Bullet6"/>
    <w:basedOn w:val="Normal2"/>
    <w:pPr>
      <w:numPr>
        <w:numId w:val="2"/>
      </w:numPr>
      <w:tabs>
        <w:tab w:val="clear" w:pos="360"/>
        <w:tab w:val="num" w:pos="357"/>
      </w:tabs>
      <w:ind w:left="357" w:hanging="357"/>
    </w:pPr>
  </w:style>
  <w:style w:type="paragraph" w:customStyle="1" w:styleId="Bullet0">
    <w:name w:val="Bullet0"/>
    <w:basedOn w:val="Bullet6"/>
    <w:pPr>
      <w:numPr>
        <w:numId w:val="3"/>
      </w:numPr>
      <w:spacing w:before="0"/>
    </w:pPr>
  </w:style>
  <w:style w:type="paragraph" w:customStyle="1" w:styleId="Normal3">
    <w:name w:val="Normal3"/>
    <w:basedOn w:val="Normal2"/>
    <w:pPr>
      <w:spacing w:before="0"/>
    </w:pPr>
  </w:style>
  <w:style w:type="paragraph" w:customStyle="1" w:styleId="Number6">
    <w:name w:val="Number6"/>
    <w:basedOn w:val="Number12"/>
    <w:pPr>
      <w:spacing w:before="120"/>
    </w:pPr>
  </w:style>
  <w:style w:type="paragraph" w:customStyle="1" w:styleId="Number12">
    <w:name w:val="Number12"/>
    <w:basedOn w:val="Normal1"/>
  </w:style>
  <w:style w:type="character" w:styleId="Hypertextovodkaz">
    <w:name w:val="Hyperlink"/>
    <w:rPr>
      <w:color w:val="0000FF"/>
      <w:u w:val="single"/>
    </w:r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Popis">
    <w:name w:val="Popis"/>
    <w:rPr>
      <w:rFonts w:ascii="Arial Narrow" w:hAnsi="Arial Narrow"/>
      <w:b/>
    </w:rPr>
  </w:style>
  <w:style w:type="paragraph" w:customStyle="1" w:styleId="Number0">
    <w:name w:val="Number0"/>
    <w:basedOn w:val="Number12"/>
  </w:style>
  <w:style w:type="character" w:styleId="Sledovanodkaz">
    <w:name w:val="FollowedHyperlink"/>
    <w:rPr>
      <w:color w:val="800080"/>
      <w:u w:val="single"/>
    </w:rPr>
  </w:style>
  <w:style w:type="numbering" w:styleId="111111">
    <w:name w:val="Outline List 2"/>
    <w:basedOn w:val="Bezseznamu"/>
    <w:pPr>
      <w:numPr>
        <w:numId w:val="7"/>
      </w:numPr>
    </w:pPr>
  </w:style>
  <w:style w:type="paragraph" w:styleId="Zkladntext3">
    <w:name w:val="Body Text 3"/>
    <w:basedOn w:val="Normln"/>
    <w:rsid w:val="009263FB"/>
    <w:pPr>
      <w:jc w:val="center"/>
    </w:pPr>
    <w:rPr>
      <w:rFonts w:ascii="Tahoma" w:hAnsi="Tahoma"/>
      <w:b/>
      <w:bCs/>
      <w:sz w:val="28"/>
      <w:szCs w:val="24"/>
    </w:rPr>
  </w:style>
  <w:style w:type="character" w:customStyle="1" w:styleId="Nadpis1Char">
    <w:name w:val="Nadpis 1 Char"/>
    <w:link w:val="Nadpis1"/>
    <w:rsid w:val="007C4EC6"/>
    <w:rPr>
      <w:rFonts w:ascii="Arial" w:hAnsi="Arial"/>
      <w:b/>
      <w:caps/>
      <w:sz w:val="24"/>
      <w:lang w:val="cs-CZ" w:eastAsia="en-US" w:bidi="ar-SA"/>
    </w:rPr>
  </w:style>
  <w:style w:type="character" w:customStyle="1" w:styleId="Nadpis2Char">
    <w:name w:val="Nadpis 2 Char"/>
    <w:link w:val="Nadpis2"/>
    <w:rsid w:val="007C4EC6"/>
    <w:rPr>
      <w:rFonts w:ascii="Arial" w:hAnsi="Arial"/>
      <w:b/>
      <w:caps/>
      <w:sz w:val="22"/>
      <w:lang w:val="cs-CZ" w:eastAsia="en-US" w:bidi="ar-SA"/>
    </w:rPr>
  </w:style>
  <w:style w:type="paragraph" w:styleId="Textbubliny">
    <w:name w:val="Balloon Text"/>
    <w:basedOn w:val="Normln"/>
    <w:semiHidden/>
    <w:rsid w:val="00DE6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al1"/>
    <w:link w:val="Nadpis1Char"/>
    <w:qFormat/>
    <w:pPr>
      <w:keepNext/>
      <w:keepLines/>
      <w:numPr>
        <w:numId w:val="20"/>
      </w:numPr>
      <w:pBdr>
        <w:bottom w:val="single" w:sz="12" w:space="1" w:color="auto"/>
      </w:pBdr>
      <w:spacing w:before="360"/>
      <w:outlineLvl w:val="0"/>
    </w:pPr>
    <w:rPr>
      <w:rFonts w:ascii="Arial" w:hAnsi="Arial"/>
      <w:b/>
      <w:caps/>
      <w:sz w:val="24"/>
    </w:rPr>
  </w:style>
  <w:style w:type="paragraph" w:styleId="Nadpis2">
    <w:name w:val="heading 2"/>
    <w:basedOn w:val="Nadpis1"/>
    <w:next w:val="Normal1"/>
    <w:link w:val="Nadpis2Char"/>
    <w:qFormat/>
    <w:pPr>
      <w:numPr>
        <w:ilvl w:val="1"/>
      </w:numPr>
      <w:pBdr>
        <w:bottom w:val="single" w:sz="6" w:space="1" w:color="auto"/>
      </w:pBdr>
      <w:tabs>
        <w:tab w:val="num" w:pos="360"/>
      </w:tabs>
      <w:spacing w:before="300"/>
      <w:ind w:left="992" w:hanging="992"/>
      <w:outlineLvl w:val="1"/>
    </w:pPr>
    <w:rPr>
      <w:caps w:val="0"/>
      <w:sz w:val="22"/>
    </w:rPr>
  </w:style>
  <w:style w:type="paragraph" w:styleId="Nadpis3">
    <w:name w:val="heading 3"/>
    <w:basedOn w:val="Nadpis2"/>
    <w:next w:val="Normal1"/>
    <w:qFormat/>
    <w:pPr>
      <w:numPr>
        <w:ilvl w:val="2"/>
      </w:numPr>
      <w:pBdr>
        <w:bottom w:val="none" w:sz="0" w:space="0" w:color="auto"/>
      </w:pBdr>
      <w:tabs>
        <w:tab w:val="num" w:pos="360"/>
      </w:tabs>
      <w:ind w:left="992" w:hanging="992"/>
      <w:outlineLvl w:val="2"/>
    </w:pPr>
  </w:style>
  <w:style w:type="paragraph" w:styleId="Nadpis4">
    <w:name w:val="heading 4"/>
    <w:basedOn w:val="Nadpis3"/>
    <w:next w:val="Normal1"/>
    <w:qFormat/>
    <w:pPr>
      <w:numPr>
        <w:ilvl w:val="3"/>
      </w:numPr>
      <w:tabs>
        <w:tab w:val="num" w:pos="360"/>
      </w:tabs>
      <w:ind w:left="0"/>
      <w:outlineLvl w:val="3"/>
    </w:pPr>
    <w:rPr>
      <w:b w:val="0"/>
    </w:rPr>
  </w:style>
  <w:style w:type="paragraph" w:styleId="Nadpis5">
    <w:name w:val="heading 5"/>
    <w:basedOn w:val="Nadpis4"/>
    <w:next w:val="Normal1"/>
    <w:qFormat/>
    <w:pPr>
      <w:numPr>
        <w:ilvl w:val="4"/>
      </w:numPr>
      <w:tabs>
        <w:tab w:val="num" w:pos="360"/>
      </w:tabs>
      <w:outlineLvl w:val="4"/>
    </w:pPr>
    <w:rPr>
      <w:i/>
    </w:rPr>
  </w:style>
  <w:style w:type="paragraph" w:styleId="Nadpis6">
    <w:name w:val="heading 6"/>
    <w:basedOn w:val="Nadpis5"/>
    <w:next w:val="Normal1"/>
    <w:qFormat/>
    <w:pPr>
      <w:numPr>
        <w:ilvl w:val="5"/>
      </w:numPr>
      <w:tabs>
        <w:tab w:val="num" w:pos="360"/>
      </w:tabs>
      <w:outlineLvl w:val="5"/>
    </w:pPr>
    <w:rPr>
      <w:rFonts w:ascii="Times New Roman" w:hAnsi="Times New Roman"/>
    </w:rPr>
  </w:style>
  <w:style w:type="paragraph" w:styleId="Nadpis7">
    <w:name w:val="heading 7"/>
    <w:basedOn w:val="Nadpis6"/>
    <w:next w:val="Normal1"/>
    <w:qFormat/>
    <w:pPr>
      <w:numPr>
        <w:ilvl w:val="6"/>
      </w:numPr>
      <w:tabs>
        <w:tab w:val="num" w:pos="360"/>
      </w:tabs>
      <w:outlineLvl w:val="6"/>
    </w:pPr>
  </w:style>
  <w:style w:type="paragraph" w:styleId="Nadpis8">
    <w:name w:val="heading 8"/>
    <w:basedOn w:val="Nadpis7"/>
    <w:next w:val="Normal1"/>
    <w:qFormat/>
    <w:pPr>
      <w:numPr>
        <w:ilvl w:val="7"/>
      </w:numPr>
      <w:tabs>
        <w:tab w:val="num" w:pos="360"/>
      </w:tabs>
      <w:outlineLvl w:val="7"/>
    </w:pPr>
  </w:style>
  <w:style w:type="paragraph" w:styleId="Nadpis9">
    <w:name w:val="heading 9"/>
    <w:basedOn w:val="Nadpis8"/>
    <w:next w:val="Normal1"/>
    <w:qFormat/>
    <w:pPr>
      <w:numPr>
        <w:ilvl w:val="8"/>
      </w:numPr>
      <w:tabs>
        <w:tab w:val="num" w:pos="360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2">
    <w:name w:val="Normal2"/>
    <w:basedOn w:val="Normal1"/>
    <w:pPr>
      <w:spacing w:before="120"/>
    </w:pPr>
  </w:style>
  <w:style w:type="paragraph" w:styleId="Obsah4">
    <w:name w:val="toc 4"/>
    <w:basedOn w:val="Obsah3"/>
    <w:semiHidden/>
    <w:pPr>
      <w:ind w:left="2694"/>
    </w:pPr>
  </w:style>
  <w:style w:type="paragraph" w:styleId="Obsah3">
    <w:name w:val="toc 3"/>
    <w:basedOn w:val="Obsah2"/>
    <w:next w:val="Normln"/>
    <w:semiHidden/>
    <w:pPr>
      <w:ind w:left="1843" w:hanging="851"/>
    </w:pPr>
  </w:style>
  <w:style w:type="paragraph" w:styleId="Obsah2">
    <w:name w:val="toc 2"/>
    <w:basedOn w:val="Obsah1"/>
    <w:next w:val="Normln"/>
    <w:uiPriority w:val="39"/>
    <w:pPr>
      <w:ind w:left="992" w:hanging="567"/>
    </w:pPr>
    <w:rPr>
      <w:caps w:val="0"/>
    </w:rPr>
  </w:style>
  <w:style w:type="paragraph" w:styleId="Obsah1">
    <w:name w:val="toc 1"/>
    <w:basedOn w:val="Normln"/>
    <w:next w:val="Normln"/>
    <w:uiPriority w:val="39"/>
    <w:pPr>
      <w:tabs>
        <w:tab w:val="right" w:leader="dot" w:pos="8505"/>
      </w:tabs>
      <w:ind w:left="425" w:hanging="425"/>
    </w:pPr>
    <w:rPr>
      <w:caps/>
    </w:rPr>
  </w:style>
  <w:style w:type="paragraph" w:styleId="Zpat">
    <w:name w:val="footer"/>
    <w:basedOn w:val="Normln"/>
    <w:pPr>
      <w:tabs>
        <w:tab w:val="left" w:pos="567"/>
        <w:tab w:val="center" w:pos="4622"/>
        <w:tab w:val="right" w:pos="9214"/>
      </w:tabs>
    </w:pPr>
    <w:rPr>
      <w:sz w:val="16"/>
    </w:rPr>
  </w:style>
  <w:style w:type="paragraph" w:customStyle="1" w:styleId="Program">
    <w:name w:val="Program"/>
    <w:basedOn w:val="Normal3"/>
    <w:rPr>
      <w:rFonts w:ascii="Courier New" w:hAnsi="Courier New"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505"/>
      </w:tabs>
      <w:ind w:left="400" w:hanging="400"/>
    </w:pPr>
    <w:rPr>
      <w:noProof/>
    </w:rPr>
  </w:style>
  <w:style w:type="paragraph" w:styleId="Obsah5">
    <w:name w:val="toc 5"/>
    <w:basedOn w:val="Obsah4"/>
    <w:next w:val="Normln"/>
    <w:semiHidden/>
    <w:pPr>
      <w:ind w:left="3261"/>
    </w:pPr>
  </w:style>
  <w:style w:type="paragraph" w:styleId="Obsah6">
    <w:name w:val="toc 6"/>
    <w:basedOn w:val="Obsah5"/>
    <w:next w:val="Normln"/>
    <w:semiHidden/>
    <w:pPr>
      <w:ind w:left="3828"/>
    </w:p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621"/>
        <w:tab w:val="right" w:pos="9214"/>
      </w:tabs>
    </w:pPr>
    <w:rPr>
      <w:b/>
    </w:rPr>
  </w:style>
  <w:style w:type="paragraph" w:styleId="Titulek">
    <w:name w:val="caption"/>
    <w:basedOn w:val="Normal1"/>
    <w:next w:val="Normal1"/>
    <w:qFormat/>
    <w:pPr>
      <w:spacing w:after="120"/>
    </w:pPr>
    <w:rPr>
      <w:rFonts w:ascii="Arial Narrow" w:hAnsi="Arial Narrow"/>
      <w:b/>
    </w:rPr>
  </w:style>
  <w:style w:type="character" w:customStyle="1" w:styleId="Normal1Char">
    <w:name w:val="Normal1 Char"/>
    <w:link w:val="Normal1"/>
    <w:rPr>
      <w:sz w:val="22"/>
      <w:lang w:val="cs-CZ" w:eastAsia="en-US" w:bidi="ar-SA"/>
    </w:rPr>
  </w:style>
  <w:style w:type="table" w:styleId="Mkatabulky">
    <w:name w:val="Table Grid"/>
    <w:basedOn w:val="Normlntabulka"/>
    <w:pPr>
      <w:tabs>
        <w:tab w:val="left" w:pos="992"/>
      </w:tabs>
      <w:spacing w:before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n"/>
    <w:link w:val="Normal1Char"/>
  </w:style>
  <w:style w:type="paragraph" w:customStyle="1" w:styleId="Bullet6">
    <w:name w:val="Bullet6"/>
    <w:basedOn w:val="Normal2"/>
    <w:pPr>
      <w:numPr>
        <w:numId w:val="2"/>
      </w:numPr>
      <w:tabs>
        <w:tab w:val="clear" w:pos="360"/>
        <w:tab w:val="num" w:pos="357"/>
      </w:tabs>
      <w:ind w:left="357" w:hanging="357"/>
    </w:pPr>
  </w:style>
  <w:style w:type="paragraph" w:customStyle="1" w:styleId="Bullet0">
    <w:name w:val="Bullet0"/>
    <w:basedOn w:val="Bullet6"/>
    <w:pPr>
      <w:numPr>
        <w:numId w:val="3"/>
      </w:numPr>
      <w:spacing w:before="0"/>
    </w:pPr>
  </w:style>
  <w:style w:type="paragraph" w:customStyle="1" w:styleId="Normal3">
    <w:name w:val="Normal3"/>
    <w:basedOn w:val="Normal2"/>
    <w:pPr>
      <w:spacing w:before="0"/>
    </w:pPr>
  </w:style>
  <w:style w:type="paragraph" w:customStyle="1" w:styleId="Number6">
    <w:name w:val="Number6"/>
    <w:basedOn w:val="Number12"/>
    <w:pPr>
      <w:spacing w:before="120"/>
    </w:pPr>
  </w:style>
  <w:style w:type="paragraph" w:customStyle="1" w:styleId="Number12">
    <w:name w:val="Number12"/>
    <w:basedOn w:val="Normal1"/>
  </w:style>
  <w:style w:type="character" w:styleId="Hypertextovodkaz">
    <w:name w:val="Hyperlink"/>
    <w:rPr>
      <w:color w:val="0000FF"/>
      <w:u w:val="single"/>
    </w:r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character" w:customStyle="1" w:styleId="Popis">
    <w:name w:val="Popis"/>
    <w:rPr>
      <w:rFonts w:ascii="Arial Narrow" w:hAnsi="Arial Narrow"/>
      <w:b/>
    </w:rPr>
  </w:style>
  <w:style w:type="paragraph" w:customStyle="1" w:styleId="Number0">
    <w:name w:val="Number0"/>
    <w:basedOn w:val="Number12"/>
  </w:style>
  <w:style w:type="character" w:styleId="Sledovanodkaz">
    <w:name w:val="FollowedHyperlink"/>
    <w:rPr>
      <w:color w:val="800080"/>
      <w:u w:val="single"/>
    </w:rPr>
  </w:style>
  <w:style w:type="numbering" w:styleId="111111">
    <w:name w:val="Outline List 2"/>
    <w:basedOn w:val="Bezseznamu"/>
    <w:pPr>
      <w:numPr>
        <w:numId w:val="7"/>
      </w:numPr>
    </w:pPr>
  </w:style>
  <w:style w:type="paragraph" w:styleId="Zkladntext3">
    <w:name w:val="Body Text 3"/>
    <w:basedOn w:val="Normln"/>
    <w:rsid w:val="009263FB"/>
    <w:pPr>
      <w:jc w:val="center"/>
    </w:pPr>
    <w:rPr>
      <w:rFonts w:ascii="Tahoma" w:hAnsi="Tahoma"/>
      <w:b/>
      <w:bCs/>
      <w:sz w:val="28"/>
      <w:szCs w:val="24"/>
    </w:rPr>
  </w:style>
  <w:style w:type="character" w:customStyle="1" w:styleId="Nadpis1Char">
    <w:name w:val="Nadpis 1 Char"/>
    <w:link w:val="Nadpis1"/>
    <w:rsid w:val="007C4EC6"/>
    <w:rPr>
      <w:rFonts w:ascii="Arial" w:hAnsi="Arial"/>
      <w:b/>
      <w:caps/>
      <w:sz w:val="24"/>
      <w:lang w:val="cs-CZ" w:eastAsia="en-US" w:bidi="ar-SA"/>
    </w:rPr>
  </w:style>
  <w:style w:type="character" w:customStyle="1" w:styleId="Nadpis2Char">
    <w:name w:val="Nadpis 2 Char"/>
    <w:link w:val="Nadpis2"/>
    <w:rsid w:val="007C4EC6"/>
    <w:rPr>
      <w:rFonts w:ascii="Arial" w:hAnsi="Arial"/>
      <w:b/>
      <w:caps/>
      <w:sz w:val="22"/>
      <w:lang w:val="cs-CZ" w:eastAsia="en-US" w:bidi="ar-SA"/>
    </w:rPr>
  </w:style>
  <w:style w:type="paragraph" w:styleId="Textbubliny">
    <w:name w:val="Balloon Text"/>
    <w:basedOn w:val="Normln"/>
    <w:semiHidden/>
    <w:rsid w:val="00DE6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Cssz_NDM\ndm\Organizace\ND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bBqlAKAoxUdI0YKpjuNmrqqP3+Y=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IehHUcuZc4ax8VIpFLmLOxwS7Ew=</DigestValue>
    </Reference>
  </SignedInfo>
  <SignatureValue>wLn4pcs+XMkyYNRwZ3ymGUTQdglin2ZdYDrYcfmafPv+Gkn7F1Dq0/dCJ97KhFnxzyVniWkUuF9w
z1GHUmxFiJpOEfkfN5mkEwpwrjm2XipWe8DAhDuAwx1LWHs+NJObpzJflaPGmd20Rgf2uZ9xp71z
ZuzEYZlhV89r2S10aknq2Wd+DXY9B0kD4Jv2zXJw8RSKpZ25WvsnVN4vY97+LaG2xLHrvfeXzFTX
MWqoRHK7lOPK6ajQronWMiLq2iizXubmSOKFTRpxv2jiN4FDfgdx1upme9JCuCXkjoEtPFge7nwy
h9nkMQnWMrYoKe47kxntBzmrbPnPEKAjAdyaQQ==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SGfZjgdWGs4oHYJtXVFrERv6MNc=</DigestValue>
      </Reference>
      <Reference URI="/word/header3.xml?ContentType=application/vnd.openxmlformats-officedocument.wordprocessingml.header+xml">
        <DigestMethod Algorithm="http://www.w3.org/2000/09/xmldsig#sha1"/>
        <DigestValue>FsNyrCGpsXsvYmdruj7ik+N2aHU=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png?ContentType=image/png">
        <DigestMethod Algorithm="http://www.w3.org/2000/09/xmldsig#sha1"/>
        <DigestValue>S7QWreimwLZMrwqPuZ27CTaBL9s=</DigestValue>
      </Reference>
      <Reference URI="/word/media/image2.png?ContentType=image/png">
        <DigestMethod Algorithm="http://www.w3.org/2000/09/xmldsig#sha1"/>
        <DigestValue>RJJxfv3wZEKMPhU8kHeJEE7kEYQ=</DigestValue>
      </Reference>
      <Reference URI="/word/settings.xml?ContentType=application/vnd.openxmlformats-officedocument.wordprocessingml.settings+xml">
        <DigestMethod Algorithm="http://www.w3.org/2000/09/xmldsig#sha1"/>
        <DigestValue>xzva/1P8oC9X1T6UCuIMKf+egCk=</DigestValue>
      </Reference>
      <Reference URI="/word/webSettings.xml?ContentType=application/vnd.openxmlformats-officedocument.wordprocessingml.webSettings+xml">
        <DigestMethod Algorithm="http://www.w3.org/2000/09/xmldsig#sha1"/>
        <DigestValue>PodaOTe1cumLxuWYFdiv9pGaRMY=</DigestValue>
      </Reference>
      <Reference URI="/word/fontTable.xml?ContentType=application/vnd.openxmlformats-officedocument.wordprocessingml.fontTable+xml">
        <DigestMethod Algorithm="http://www.w3.org/2000/09/xmldsig#sha1"/>
        <DigestValue>iZCoRPOf3bAE4WiEuUOfBCZqVtk=</DigestValue>
      </Reference>
      <Reference URI="/word/styles.xml?ContentType=application/vnd.openxmlformats-officedocument.wordprocessingml.styles+xml">
        <DigestMethod Algorithm="http://www.w3.org/2000/09/xmldsig#sha1"/>
        <DigestValue>insAjzvNuDfndU4Fs17bgYfdHoc=</DigestValue>
      </Reference>
      <Reference URI="/word/numbering.xml?ContentType=application/vnd.openxmlformats-officedocument.wordprocessingml.numbering+xml">
        <DigestMethod Algorithm="http://www.w3.org/2000/09/xmldsig#sha1"/>
        <DigestValue>HaGmtpVFTds2HBiGwZ8nrD9DR0w=</DigestValue>
      </Reference>
      <Reference URI="/word/footnotes.xml?ContentType=application/vnd.openxmlformats-officedocument.wordprocessingml.footnotes+xml">
        <DigestMethod Algorithm="http://www.w3.org/2000/09/xmldsig#sha1"/>
        <DigestValue>X7EK3oX5IlXRYVQimjDgXnWx/2M=</DigestValue>
      </Reference>
      <Reference URI="/word/document.xml?ContentType=application/vnd.openxmlformats-officedocument.wordprocessingml.document.main+xml">
        <DigestMethod Algorithm="http://www.w3.org/2000/09/xmldsig#sha1"/>
        <DigestValue>PkMM4bSB85KZ5RdNYtOIVES0j6Q=</DigestValue>
      </Reference>
      <Reference URI="/word/header4.xml?ContentType=application/vnd.openxmlformats-officedocument.wordprocessingml.header+xml">
        <DigestMethod Algorithm="http://www.w3.org/2000/09/xmldsig#sha1"/>
        <DigestValue>FsNyrCGpsXsvYmdruj7ik+N2aHU=</DigestValue>
      </Reference>
      <Reference URI="/word/endnotes.xml?ContentType=application/vnd.openxmlformats-officedocument.wordprocessingml.endnotes+xml">
        <DigestMethod Algorithm="http://www.w3.org/2000/09/xmldsig#sha1"/>
        <DigestValue>H8wYL99ShrGqVQzTjkrgnD1ycK4=</DigestValue>
      </Reference>
      <Reference URI="/word/header2.xml?ContentType=application/vnd.openxmlformats-officedocument.wordprocessingml.header+xml">
        <DigestMethod Algorithm="http://www.w3.org/2000/09/xmldsig#sha1"/>
        <DigestValue>n8SFu2jI+oHk2hossv2HpHpP48w=</DigestValue>
      </Reference>
      <Reference URI="/word/footer1.xml?ContentType=application/vnd.openxmlformats-officedocument.wordprocessingml.footer+xml">
        <DigestMethod Algorithm="http://www.w3.org/2000/09/xmldsig#sha1"/>
        <DigestValue>6ltvR5Fwl0Uxlahr/zu68tSmN6w=</DigestValue>
      </Reference>
      <Reference URI="/word/header1.xml?ContentType=application/vnd.openxmlformats-officedocument.wordprocessingml.header+xml">
        <DigestMethod Algorithm="http://www.w3.org/2000/09/xmldsig#sha1"/>
        <DigestValue>Hv0VhM3bGbd4Leh5W6NjtWh/A1c=</DigestValue>
      </Reference>
      <Reference URI="/word/header5.xml?ContentType=application/vnd.openxmlformats-officedocument.wordprocessingml.header+xml">
        <DigestMethod Algorithm="http://www.w3.org/2000/09/xmldsig#sha1"/>
        <DigestValue>FsNyrCGpsXsvYmdruj7ik+N2aHU=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i9TsziRSAzwDsCKlRYO5VilLiIw=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KjP3YHDqm/+mj2647WoLmHR5BUQ=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2016-04-29T13:32:34Z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2016-04-29T13:32:34Z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NDM.dot</Template>
  <TotalTime>1</TotalTime>
  <Pages>4</Pages>
  <Words>554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Požadavky kladené na provoz aplikací v prostředí Windows XP</vt:lpstr>
      <vt:lpstr>Požadavky kladené na provoz aplikací v prostředí Windows XP</vt:lpstr>
    </vt:vector>
  </TitlesOfParts>
  <Company>Návrh a realizace systémů nového doménového modelu platformy Windows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kladené na provoz aplikací v prostředí Windows XP</dc:title>
  <dc:subject>Specifikace</dc:subject>
  <dc:creator>Hruška Milan, Libor Šmíd</dc:creator>
  <cp:lastModifiedBy>Čechová Zdeňka (MPSV)</cp:lastModifiedBy>
  <cp:revision>3</cp:revision>
  <cp:lastPrinted>2016-04-29T13:31:00Z</cp:lastPrinted>
  <dcterms:created xsi:type="dcterms:W3CDTF">2016-02-10T10:42:00Z</dcterms:created>
  <dcterms:modified xsi:type="dcterms:W3CDTF">2016-04-29T13:32:00Z</dcterms:modified>
  <cp:category>1.0</cp:category>
</cp:coreProperties>
</file>